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21957" w14:textId="77777777" w:rsidR="00B72DC5" w:rsidRPr="00BF50ED" w:rsidRDefault="00D61BB6" w:rsidP="00B72DC5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6479DF">
        <w:rPr>
          <w:sz w:val="20"/>
          <w:szCs w:val="20"/>
        </w:rPr>
        <w:tab/>
      </w:r>
      <w:r w:rsidR="00B72DC5" w:rsidRPr="00BF50ED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5834CF74" wp14:editId="7D0789E0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DC5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2541566E" wp14:editId="569D7DC5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DC5" w:rsidRPr="00BF50ED" w:rsidDel="00E701EB">
        <w:rPr>
          <w:sz w:val="20"/>
          <w:szCs w:val="20"/>
        </w:rPr>
        <w:t xml:space="preserve"> </w:t>
      </w:r>
      <w:r w:rsidR="00B72DC5" w:rsidRPr="00BF50ED">
        <w:rPr>
          <w:sz w:val="20"/>
          <w:szCs w:val="20"/>
        </w:rPr>
        <w:tab/>
      </w:r>
      <w:r w:rsidR="00B72DC5" w:rsidRPr="00BF50ED">
        <w:rPr>
          <w:sz w:val="20"/>
          <w:szCs w:val="20"/>
        </w:rPr>
        <w:tab/>
      </w:r>
    </w:p>
    <w:p w14:paraId="7AD315BD" w14:textId="77777777" w:rsidR="00B72DC5" w:rsidRPr="00BF50ED" w:rsidRDefault="00B72DC5" w:rsidP="00B72DC5">
      <w:pPr>
        <w:rPr>
          <w:sz w:val="20"/>
          <w:szCs w:val="20"/>
        </w:rPr>
      </w:pPr>
    </w:p>
    <w:p w14:paraId="0EF5EC86" w14:textId="77777777" w:rsidR="00B72DC5" w:rsidRPr="00BF50ED" w:rsidRDefault="00B72DC5" w:rsidP="00B72DC5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0B7F83B6" w14:textId="77777777" w:rsidR="00B72DC5" w:rsidRPr="00BF50ED" w:rsidRDefault="00B72DC5" w:rsidP="00B72DC5">
      <w:pPr>
        <w:rPr>
          <w:b/>
          <w:sz w:val="20"/>
          <w:szCs w:val="20"/>
        </w:rPr>
      </w:pPr>
    </w:p>
    <w:p w14:paraId="35EC84FB" w14:textId="77777777" w:rsidR="00B72DC5" w:rsidRPr="00BF50ED" w:rsidRDefault="00B72DC5" w:rsidP="00B72DC5">
      <w:pPr>
        <w:rPr>
          <w:b/>
          <w:sz w:val="20"/>
          <w:szCs w:val="20"/>
        </w:rPr>
      </w:pPr>
    </w:p>
    <w:p w14:paraId="4DB65CF0" w14:textId="77777777" w:rsidR="00B72DC5" w:rsidRPr="00BF50ED" w:rsidRDefault="00B72DC5" w:rsidP="00B72DC5">
      <w:pPr>
        <w:rPr>
          <w:b/>
          <w:sz w:val="20"/>
          <w:szCs w:val="20"/>
        </w:rPr>
      </w:pPr>
    </w:p>
    <w:p w14:paraId="68182F2A" w14:textId="77777777" w:rsidR="00B72DC5" w:rsidRPr="00BF50ED" w:rsidRDefault="00B72DC5" w:rsidP="00B72DC5">
      <w:pPr>
        <w:rPr>
          <w:b/>
          <w:sz w:val="20"/>
          <w:szCs w:val="20"/>
        </w:rPr>
      </w:pPr>
    </w:p>
    <w:p w14:paraId="02D63F25" w14:textId="77777777" w:rsidR="00B72DC5" w:rsidRPr="00BF50ED" w:rsidRDefault="00B72DC5" w:rsidP="00B72DC5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70411C98" w14:textId="77777777" w:rsidR="00B72DC5" w:rsidRPr="00BF50ED" w:rsidRDefault="00B72DC5" w:rsidP="00B72DC5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0CF2EF3B" w14:textId="77777777" w:rsidR="00B72DC5" w:rsidRPr="00BF50ED" w:rsidRDefault="00B72DC5" w:rsidP="00B72DC5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14:paraId="5ED06626" w14:textId="77777777" w:rsidR="00D61BB6" w:rsidRPr="006479DF" w:rsidRDefault="00D61BB6" w:rsidP="00B72DC5">
      <w:pPr>
        <w:rPr>
          <w:sz w:val="20"/>
          <w:szCs w:val="20"/>
        </w:rPr>
      </w:pPr>
      <w:r w:rsidRPr="006479DF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14:paraId="7BEBB716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r w:rsidR="00803EF5">
        <w:rPr>
          <w:b/>
          <w:sz w:val="40"/>
          <w:szCs w:val="20"/>
        </w:rPr>
        <w:t>3</w:t>
      </w:r>
      <w:r w:rsidR="0011496D">
        <w:rPr>
          <w:b/>
          <w:sz w:val="40"/>
          <w:szCs w:val="20"/>
        </w:rPr>
        <w:t>5</w:t>
      </w:r>
    </w:p>
    <w:p w14:paraId="1CDBCDCA" w14:textId="5884E7D1" w:rsidR="00564E32" w:rsidRPr="00C6439D" w:rsidRDefault="00564E32" w:rsidP="00564E32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0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1112949245"/>
          <w:placeholder>
            <w:docPart w:val="B33EFFEE859F447893FC7715E7C384F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0"/>
          <w:del w:id="1" w:author="Autor">
            <w:r w:rsidR="00093237">
              <w:rPr>
                <w:b/>
                <w:sz w:val="32"/>
                <w:szCs w:val="32"/>
              </w:rPr>
              <w:delText>2</w:delText>
            </w:r>
          </w:del>
          <w:customXmlDelRangeStart w:id="2" w:author="Autor"/>
        </w:sdtContent>
      </w:sdt>
      <w:customXmlDelRangeEnd w:id="2"/>
      <w:customXmlInsRangeStart w:id="3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2A414B54C64FF9A69C2E00553920ED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3"/>
          <w:ins w:id="4" w:author="Autor">
            <w:r w:rsidR="00AB4577">
              <w:rPr>
                <w:b/>
                <w:sz w:val="32"/>
                <w:szCs w:val="32"/>
              </w:rPr>
              <w:t>3</w:t>
            </w:r>
          </w:ins>
          <w:customXmlInsRangeStart w:id="5" w:author="Autor"/>
        </w:sdtContent>
      </w:sdt>
      <w:customXmlInsRangeEnd w:id="5"/>
    </w:p>
    <w:p w14:paraId="37728F88" w14:textId="77777777" w:rsidR="00D61BB6" w:rsidRPr="00C6439D" w:rsidRDefault="00D61BB6" w:rsidP="00541FF5">
      <w:pPr>
        <w:jc w:val="center"/>
        <w:rPr>
          <w:b/>
          <w:sz w:val="32"/>
          <w:szCs w:val="32"/>
        </w:rPr>
      </w:pPr>
    </w:p>
    <w:p w14:paraId="40F92362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30CF2B50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16BD6532" w14:textId="77777777" w:rsidR="00D61BB6" w:rsidRDefault="00D61BB6" w:rsidP="006479DF">
      <w:pPr>
        <w:rPr>
          <w:sz w:val="20"/>
          <w:szCs w:val="20"/>
        </w:rPr>
      </w:pPr>
    </w:p>
    <w:p w14:paraId="7ADFED6D" w14:textId="77777777"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PrChange w:id="6" w:author="Autor">
          <w:tblPr>
            <w:tblStyle w:val="Mriekatabuky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7">
          <w:tblGrid>
            <w:gridCol w:w="2268"/>
            <w:gridCol w:w="6696"/>
          </w:tblGrid>
        </w:tblGridChange>
      </w:tblGrid>
      <w:tr w:rsidR="009836CF" w:rsidRPr="009836CF" w14:paraId="3D8CC935" w14:textId="77777777" w:rsidTr="00AB4577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  <w:tcPrChange w:id="8" w:author="Autor">
              <w:tcPr>
                <w:tcW w:w="2268" w:type="dxa"/>
                <w:tcBorders>
                  <w:top w:val="single" w:sz="8" w:space="0" w:color="auto"/>
                </w:tcBorders>
                <w:shd w:val="clear" w:color="auto" w:fill="B2A1C7" w:themeFill="accent4" w:themeFillTint="99"/>
              </w:tcPr>
            </w:tcPrChange>
          </w:tcPr>
          <w:p w14:paraId="7BA46CA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6DE8240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DBBA5D1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2D52B7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  <w:tcPrChange w:id="9" w:author="Autor">
              <w:tcPr>
                <w:tcW w:w="6696" w:type="dxa"/>
                <w:tcBorders>
                  <w:top w:val="single" w:sz="8" w:space="0" w:color="auto"/>
                </w:tcBorders>
                <w:shd w:val="clear" w:color="auto" w:fill="B2A1C7" w:themeFill="accent4" w:themeFillTint="99"/>
              </w:tcPr>
            </w:tcPrChange>
          </w:tcPr>
          <w:p w14:paraId="66F0C39A" w14:textId="77777777" w:rsidR="009836CF" w:rsidRPr="009836CF" w:rsidRDefault="00A851A1" w:rsidP="00A851A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Kontrolný</w:t>
            </w:r>
            <w:r w:rsidR="00B1360B">
              <w:rPr>
                <w:szCs w:val="20"/>
              </w:rPr>
              <w:t xml:space="preserve"> zoznam </w:t>
            </w:r>
            <w:r w:rsidR="00D349CA">
              <w:rPr>
                <w:szCs w:val="20"/>
              </w:rPr>
              <w:t>na</w:t>
            </w:r>
            <w:r w:rsidRPr="00A851A1">
              <w:rPr>
                <w:szCs w:val="20"/>
              </w:rPr>
              <w:t xml:space="preserve"> overenie rizika indikovaného systémom ARACHNE</w:t>
            </w:r>
          </w:p>
        </w:tc>
      </w:tr>
      <w:tr w:rsidR="009836CF" w:rsidRPr="009836CF" w14:paraId="54AAD8FD" w14:textId="77777777" w:rsidTr="00AB4577">
        <w:tc>
          <w:tcPr>
            <w:tcW w:w="2268" w:type="dxa"/>
            <w:shd w:val="clear" w:color="auto" w:fill="B2A1C7" w:themeFill="accent4" w:themeFillTint="99"/>
            <w:tcPrChange w:id="10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5D0FBD0F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3FD4DB3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3EB977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1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601F7891" w14:textId="77777777"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32612A91" w14:textId="77777777" w:rsidR="00B25225" w:rsidRPr="009836CF" w:rsidRDefault="00B25225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65A38C00" w14:textId="77777777" w:rsidTr="00AB4577">
        <w:tc>
          <w:tcPr>
            <w:tcW w:w="2268" w:type="dxa"/>
            <w:shd w:val="clear" w:color="auto" w:fill="B2A1C7" w:themeFill="accent4" w:themeFillTint="99"/>
            <w:tcPrChange w:id="12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3953335C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47E614E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0BCE2DE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49584FA4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5BF41D1E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3F0E003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13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172BCCB3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0658ACC6" w14:textId="77777777" w:rsidR="00C23F25" w:rsidRDefault="00C23F25" w:rsidP="00C23F25">
            <w:pPr>
              <w:jc w:val="both"/>
              <w:rPr>
                <w:szCs w:val="20"/>
              </w:rPr>
            </w:pPr>
            <w:r w:rsidRPr="00FD028A">
              <w:rPr>
                <w:szCs w:val="20"/>
              </w:rPr>
              <w:t>Orgán auditu</w:t>
            </w:r>
          </w:p>
          <w:p w14:paraId="12E8CED2" w14:textId="7DBE18DC" w:rsidR="00C23F25" w:rsidRDefault="00431EE0" w:rsidP="00C23F25">
            <w:pPr>
              <w:jc w:val="both"/>
              <w:rPr>
                <w:ins w:id="14" w:author="Autor"/>
                <w:szCs w:val="20"/>
              </w:rPr>
            </w:pPr>
            <w:del w:id="15" w:author="Autor">
              <w:r w:rsidRPr="00431EE0">
                <w:rPr>
                  <w:szCs w:val="20"/>
                </w:rPr>
                <w:delText>Gestori horizontálnych princípov</w:delText>
              </w:r>
            </w:del>
            <w:ins w:id="16" w:author="Autor">
              <w:r w:rsidR="00C23F25">
                <w:rPr>
                  <w:szCs w:val="20"/>
                </w:rPr>
                <w:t>Úrad vládneho auditu</w:t>
              </w:r>
            </w:ins>
          </w:p>
          <w:p w14:paraId="75071BE5" w14:textId="17A75367" w:rsidR="004A241A" w:rsidRDefault="004A241A" w:rsidP="004A241A">
            <w:pPr>
              <w:jc w:val="both"/>
              <w:rPr>
                <w:ins w:id="17" w:author="Autor"/>
                <w:rFonts w:eastAsia="Calibri"/>
              </w:rPr>
            </w:pPr>
            <w:ins w:id="18" w:author="Autor">
              <w:r>
                <w:rPr>
                  <w:rFonts w:eastAsia="Calibri"/>
                </w:rPr>
                <w:t>Protimonopolný úrad SR</w:t>
              </w:r>
            </w:ins>
          </w:p>
          <w:p w14:paraId="09376519" w14:textId="3ECB2C4E" w:rsidR="0010228B" w:rsidRPr="00FD028A" w:rsidRDefault="0010228B" w:rsidP="004A241A">
            <w:pPr>
              <w:jc w:val="both"/>
              <w:rPr>
                <w:ins w:id="19" w:author="Autor"/>
                <w:szCs w:val="20"/>
              </w:rPr>
            </w:pPr>
            <w:ins w:id="20" w:author="Autor">
              <w:r>
                <w:rPr>
                  <w:rFonts w:eastAsia="Calibri"/>
                </w:rPr>
                <w:t>OCKÚ OLAF</w:t>
              </w:r>
              <w:bookmarkStart w:id="21" w:name="_GoBack"/>
              <w:bookmarkEnd w:id="21"/>
            </w:ins>
          </w:p>
          <w:p w14:paraId="2CC62291" w14:textId="77777777" w:rsidR="004A241A" w:rsidRPr="00FD028A" w:rsidRDefault="004A241A" w:rsidP="00C23F25">
            <w:pPr>
              <w:jc w:val="both"/>
              <w:rPr>
                <w:ins w:id="22" w:author="Autor"/>
                <w:szCs w:val="20"/>
              </w:rPr>
            </w:pPr>
          </w:p>
          <w:p w14:paraId="4828F09D" w14:textId="77777777" w:rsidR="009836CF" w:rsidRPr="009836CF" w:rsidRDefault="009836CF" w:rsidP="00431EE0">
            <w:pPr>
              <w:jc w:val="both"/>
              <w:rPr>
                <w:szCs w:val="20"/>
              </w:rPr>
            </w:pPr>
          </w:p>
        </w:tc>
      </w:tr>
      <w:tr w:rsidR="009836CF" w:rsidRPr="009836CF" w14:paraId="2F06E46E" w14:textId="77777777" w:rsidTr="00AB4577">
        <w:tc>
          <w:tcPr>
            <w:tcW w:w="2268" w:type="dxa"/>
            <w:shd w:val="clear" w:color="auto" w:fill="B2A1C7" w:themeFill="accent4" w:themeFillTint="99"/>
            <w:tcPrChange w:id="23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4E3EDB74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5C75C9DB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2DCDB2CC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7510697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0A769777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29D6416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B1547C7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24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2A6F8872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13D23E3B" w14:textId="77777777" w:rsidR="001A4D82" w:rsidRDefault="001A4D82" w:rsidP="003B0DFE">
            <w:pPr>
              <w:jc w:val="both"/>
              <w:rPr>
                <w:szCs w:val="20"/>
              </w:rPr>
            </w:pPr>
            <w:r w:rsidRPr="001A4D82">
              <w:rPr>
                <w:szCs w:val="20"/>
              </w:rPr>
              <w:t>Úrad podpredsedu vlády SR pre investície a</w:t>
            </w:r>
            <w:r>
              <w:rPr>
                <w:szCs w:val="20"/>
              </w:rPr>
              <w:t> </w:t>
            </w:r>
            <w:r w:rsidRPr="001A4D82">
              <w:rPr>
                <w:szCs w:val="20"/>
              </w:rPr>
              <w:t>informatizáciu</w:t>
            </w:r>
          </w:p>
          <w:p w14:paraId="03AA157C" w14:textId="77777777"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2A4C04AB" w14:textId="77777777" w:rsidTr="00AB4577">
        <w:tc>
          <w:tcPr>
            <w:tcW w:w="2268" w:type="dxa"/>
            <w:shd w:val="clear" w:color="auto" w:fill="B2A1C7" w:themeFill="accent4" w:themeFillTint="99"/>
            <w:tcPrChange w:id="25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36761426" w14:textId="77777777" w:rsidR="009836CF" w:rsidRPr="00B940E5" w:rsidRDefault="00116F61" w:rsidP="006479DF">
            <w:pPr>
              <w:rPr>
                <w:b/>
                <w:sz w:val="26"/>
                <w:szCs w:val="26"/>
              </w:rPr>
            </w:pPr>
            <w:r w:rsidRPr="00B940E5">
              <w:rPr>
                <w:b/>
                <w:sz w:val="26"/>
                <w:szCs w:val="26"/>
              </w:rPr>
              <w:t>Záväznosť:</w:t>
            </w:r>
          </w:p>
          <w:p w14:paraId="6AEFB484" w14:textId="77777777" w:rsidR="0084743A" w:rsidRPr="00B940E5" w:rsidRDefault="0084743A" w:rsidP="006479DF">
            <w:pPr>
              <w:rPr>
                <w:b/>
                <w:sz w:val="16"/>
                <w:szCs w:val="16"/>
              </w:rPr>
            </w:pPr>
          </w:p>
          <w:p w14:paraId="08ED2D6F" w14:textId="77777777"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14:paraId="0DF4AA02" w14:textId="77777777"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14:paraId="7E2AC86B" w14:textId="77777777"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14:paraId="4A57ABD4" w14:textId="77777777" w:rsidR="003B0DFE" w:rsidRPr="00B940E5" w:rsidRDefault="003B0DFE" w:rsidP="006479DF">
            <w:pPr>
              <w:rPr>
                <w:b/>
                <w:sz w:val="16"/>
                <w:szCs w:val="16"/>
              </w:rPr>
            </w:pPr>
          </w:p>
          <w:p w14:paraId="2067C0B4" w14:textId="77777777" w:rsidR="006A5157" w:rsidRPr="00B940E5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26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47588751" w14:textId="77777777" w:rsidR="009836CF" w:rsidRPr="00B940E5" w:rsidRDefault="00B5079A" w:rsidP="00AD4EFF">
            <w:pPr>
              <w:jc w:val="both"/>
              <w:rPr>
                <w:szCs w:val="20"/>
              </w:rPr>
            </w:pPr>
            <w:r w:rsidRPr="00B940E5">
              <w:rPr>
                <w:szCs w:val="20"/>
              </w:rPr>
              <w:t>Vzor je pre subjekty, ktorým je určený</w:t>
            </w:r>
            <w:r w:rsidR="00163687">
              <w:rPr>
                <w:szCs w:val="20"/>
              </w:rPr>
              <w:t>,</w:t>
            </w:r>
            <w:r w:rsidRPr="00B940E5">
              <w:rPr>
                <w:szCs w:val="20"/>
              </w:rPr>
              <w:t xml:space="preserve"> záväzný. Subjekty, ktorým je vzor určený</w:t>
            </w:r>
            <w:r w:rsidR="00410CF4" w:rsidRPr="00B940E5">
              <w:rPr>
                <w:szCs w:val="20"/>
              </w:rPr>
              <w:t>,</w:t>
            </w:r>
            <w:r w:rsidRPr="00B940E5">
              <w:rPr>
                <w:szCs w:val="20"/>
              </w:rPr>
              <w:t xml:space="preserve"> môžu vzor doplniť s ohľadom na špecifické potreby OP, pričom musí byť zachovaný minimálny obsah uvedený vo vzore. </w:t>
            </w:r>
          </w:p>
        </w:tc>
      </w:tr>
      <w:tr w:rsidR="009836CF" w:rsidRPr="009836CF" w14:paraId="2ADD0086" w14:textId="77777777" w:rsidTr="00AB4577">
        <w:tc>
          <w:tcPr>
            <w:tcW w:w="2268" w:type="dxa"/>
            <w:shd w:val="clear" w:color="auto" w:fill="B2A1C7" w:themeFill="accent4" w:themeFillTint="99"/>
            <w:tcPrChange w:id="27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415BF095" w14:textId="77777777" w:rsidR="009836CF" w:rsidRPr="00B940E5" w:rsidRDefault="009836CF" w:rsidP="006479DF">
            <w:pPr>
              <w:rPr>
                <w:b/>
                <w:sz w:val="26"/>
                <w:szCs w:val="26"/>
              </w:rPr>
            </w:pPr>
            <w:r w:rsidRPr="00B940E5">
              <w:rPr>
                <w:b/>
                <w:sz w:val="26"/>
                <w:szCs w:val="26"/>
              </w:rPr>
              <w:t>Dátum vydania:</w:t>
            </w:r>
          </w:p>
          <w:p w14:paraId="7F296382" w14:textId="77777777" w:rsidR="006A5157" w:rsidRPr="00B940E5" w:rsidRDefault="006A5157" w:rsidP="006479DF">
            <w:pPr>
              <w:rPr>
                <w:b/>
                <w:sz w:val="26"/>
                <w:szCs w:val="26"/>
              </w:rPr>
            </w:pPr>
          </w:p>
          <w:p w14:paraId="71DB7B31" w14:textId="77777777" w:rsidR="003B0DFE" w:rsidRPr="00B940E5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28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0C120881" w14:textId="3CAF2F79" w:rsidR="009836CF" w:rsidRPr="00B940E5" w:rsidRDefault="00093237" w:rsidP="0010228B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del w:id="29" w:author="Autor">
              <w:r>
                <w:rPr>
                  <w:szCs w:val="20"/>
                </w:rPr>
                <w:delText>31</w:delText>
              </w:r>
              <w:r w:rsidR="0011496D">
                <w:rPr>
                  <w:szCs w:val="20"/>
                </w:rPr>
                <w:delText>.1</w:delText>
              </w:r>
              <w:r>
                <w:rPr>
                  <w:szCs w:val="20"/>
                </w:rPr>
                <w:delText>0</w:delText>
              </w:r>
              <w:r w:rsidR="0011496D">
                <w:rPr>
                  <w:szCs w:val="20"/>
                </w:rPr>
                <w:delText>.201</w:delText>
              </w:r>
              <w:r>
                <w:rPr>
                  <w:szCs w:val="20"/>
                </w:rPr>
                <w:delText>8</w:delText>
              </w:r>
            </w:del>
            <w:ins w:id="30" w:author="Autor">
              <w:r w:rsidR="0010228B">
                <w:rPr>
                  <w:szCs w:val="20"/>
                </w:rPr>
                <w:t>17</w:t>
              </w:r>
              <w:r w:rsidR="00D30F37">
                <w:rPr>
                  <w:szCs w:val="20"/>
                </w:rPr>
                <w:t>.04.2019</w:t>
              </w:r>
            </w:ins>
          </w:p>
        </w:tc>
      </w:tr>
      <w:tr w:rsidR="009836CF" w:rsidRPr="009836CF" w14:paraId="4317373B" w14:textId="77777777" w:rsidTr="00AB4577">
        <w:tc>
          <w:tcPr>
            <w:tcW w:w="2268" w:type="dxa"/>
            <w:shd w:val="clear" w:color="auto" w:fill="B2A1C7" w:themeFill="accent4" w:themeFillTint="99"/>
            <w:tcPrChange w:id="31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7B69EF57" w14:textId="77777777" w:rsidR="009836CF" w:rsidRPr="00B940E5" w:rsidRDefault="009836CF" w:rsidP="006479DF">
            <w:pPr>
              <w:rPr>
                <w:b/>
                <w:sz w:val="26"/>
                <w:szCs w:val="26"/>
              </w:rPr>
            </w:pPr>
            <w:r w:rsidRPr="00B940E5">
              <w:rPr>
                <w:b/>
                <w:sz w:val="26"/>
                <w:szCs w:val="26"/>
              </w:rPr>
              <w:t>Dátum účinnosti:</w:t>
            </w:r>
          </w:p>
          <w:p w14:paraId="2A0FD491" w14:textId="77777777" w:rsidR="006A5157" w:rsidRPr="00B940E5" w:rsidRDefault="006A5157" w:rsidP="006479DF">
            <w:pPr>
              <w:rPr>
                <w:b/>
                <w:sz w:val="26"/>
                <w:szCs w:val="26"/>
              </w:rPr>
            </w:pPr>
          </w:p>
          <w:p w14:paraId="3C5A912C" w14:textId="77777777" w:rsidR="003B0DFE" w:rsidRPr="00B940E5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32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79801E4C" w14:textId="46D2B5DA" w:rsidR="009836CF" w:rsidRPr="00B940E5" w:rsidRDefault="00093237" w:rsidP="00093237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del w:id="33" w:author="Autor">
              <w:r>
                <w:rPr>
                  <w:szCs w:val="20"/>
                </w:rPr>
                <w:delText>31</w:delText>
              </w:r>
              <w:r w:rsidR="0011496D">
                <w:rPr>
                  <w:szCs w:val="20"/>
                </w:rPr>
                <w:delText>.1</w:delText>
              </w:r>
              <w:r>
                <w:rPr>
                  <w:szCs w:val="20"/>
                </w:rPr>
                <w:delText>0</w:delText>
              </w:r>
              <w:r w:rsidR="0011496D">
                <w:rPr>
                  <w:szCs w:val="20"/>
                </w:rPr>
                <w:delText>.201</w:delText>
              </w:r>
              <w:r>
                <w:rPr>
                  <w:szCs w:val="20"/>
                </w:rPr>
                <w:delText>8</w:delText>
              </w:r>
            </w:del>
            <w:ins w:id="34" w:author="Autor">
              <w:r w:rsidR="00D30F37">
                <w:rPr>
                  <w:szCs w:val="20"/>
                </w:rPr>
                <w:t>30.04.2019</w:t>
              </w:r>
            </w:ins>
          </w:p>
        </w:tc>
      </w:tr>
      <w:tr w:rsidR="009836CF" w:rsidRPr="009836CF" w14:paraId="7E8BADF1" w14:textId="77777777" w:rsidTr="00FC471D">
        <w:tc>
          <w:tcPr>
            <w:tcW w:w="2268" w:type="dxa"/>
            <w:shd w:val="clear" w:color="auto" w:fill="B2A1C7" w:themeFill="accent4" w:themeFillTint="99"/>
            <w:tcPrChange w:id="35" w:author="Autor">
              <w:tcPr>
                <w:tcW w:w="2268" w:type="dxa"/>
                <w:tcBorders>
                  <w:bottom w:val="single" w:sz="8" w:space="0" w:color="auto"/>
                </w:tcBorders>
                <w:shd w:val="clear" w:color="auto" w:fill="B2A1C7" w:themeFill="accent4" w:themeFillTint="99"/>
              </w:tcPr>
            </w:tcPrChange>
          </w:tcPr>
          <w:p w14:paraId="6CAEA261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  <w:tcPrChange w:id="36" w:author="Autor">
              <w:tcPr>
                <w:tcW w:w="6696" w:type="dxa"/>
                <w:tcBorders>
                  <w:bottom w:val="single" w:sz="8" w:space="0" w:color="auto"/>
                </w:tcBorders>
                <w:shd w:val="clear" w:color="auto" w:fill="B2A1C7" w:themeFill="accent4" w:themeFillTint="99"/>
              </w:tcPr>
            </w:tcPrChange>
          </w:tcPr>
          <w:p w14:paraId="02985C2D" w14:textId="77777777" w:rsidR="00564E32" w:rsidRPr="00047930" w:rsidRDefault="00564E32" w:rsidP="00564E32">
            <w:pPr>
              <w:jc w:val="both"/>
            </w:pPr>
            <w:r>
              <w:t xml:space="preserve">JUDr. Denisa </w:t>
            </w:r>
            <w:proofErr w:type="spellStart"/>
            <w:r>
              <w:t>Žiláková</w:t>
            </w:r>
            <w:proofErr w:type="spellEnd"/>
          </w:p>
          <w:p w14:paraId="2A14E46B" w14:textId="1C9752DA" w:rsidR="00C214B6" w:rsidRPr="009836CF" w:rsidRDefault="00564E32" w:rsidP="0035284A">
            <w:pPr>
              <w:jc w:val="both"/>
              <w:rPr>
                <w:szCs w:val="20"/>
              </w:rPr>
            </w:pPr>
            <w:r>
              <w:t xml:space="preserve">generálna riaditeľka </w:t>
            </w:r>
            <w:del w:id="37" w:author="Autor">
              <w:r>
                <w:delText xml:space="preserve">  </w:delText>
              </w:r>
            </w:del>
            <w:r>
              <w:t>sekcie centrálny koordinačný orgán</w:t>
            </w:r>
          </w:p>
        </w:tc>
      </w:tr>
    </w:tbl>
    <w:p w14:paraId="74522E4A" w14:textId="77777777" w:rsidR="00D61BB6" w:rsidRPr="00627EA3" w:rsidRDefault="00D61BB6" w:rsidP="006479DF">
      <w:pPr>
        <w:rPr>
          <w:del w:id="38" w:author="Autor"/>
        </w:rPr>
      </w:pPr>
    </w:p>
    <w:p w14:paraId="0FC6B676" w14:textId="77777777" w:rsidR="00627EA3" w:rsidRPr="00627EA3" w:rsidRDefault="00627EA3" w:rsidP="006479DF">
      <w:pPr>
        <w:rPr>
          <w:del w:id="39" w:author="Autor"/>
        </w:rPr>
      </w:pPr>
    </w:p>
    <w:tbl>
      <w:tblPr>
        <w:tblW w:w="887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40" w:author="Autor">
          <w:tblPr>
            <w:tblW w:w="9091" w:type="dxa"/>
            <w:tblInd w:w="55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3148"/>
        <w:gridCol w:w="807"/>
        <w:gridCol w:w="808"/>
        <w:gridCol w:w="808"/>
        <w:gridCol w:w="809"/>
        <w:gridCol w:w="806"/>
        <w:gridCol w:w="807"/>
        <w:gridCol w:w="808"/>
        <w:gridCol w:w="71"/>
        <w:tblGridChange w:id="41">
          <w:tblGrid>
            <w:gridCol w:w="75"/>
            <w:gridCol w:w="3073"/>
            <w:gridCol w:w="189"/>
            <w:gridCol w:w="832"/>
            <w:gridCol w:w="833"/>
            <w:gridCol w:w="833"/>
            <w:gridCol w:w="832"/>
            <w:gridCol w:w="833"/>
            <w:gridCol w:w="833"/>
            <w:gridCol w:w="539"/>
            <w:gridCol w:w="294"/>
          </w:tblGrid>
        </w:tblGridChange>
      </w:tblGrid>
      <w:tr w:rsidR="00B5079A" w:rsidRPr="00B5079A" w14:paraId="547972DC" w14:textId="77777777" w:rsidTr="0010228B">
        <w:trPr>
          <w:gridAfter w:val="1"/>
          <w:trHeight w:val="645"/>
          <w:trPrChange w:id="42" w:author="Autor">
            <w:trPr>
              <w:gridBefore w:val="1"/>
              <w:trHeight w:val="645"/>
            </w:trPr>
          </w:trPrChange>
        </w:trPr>
        <w:tc>
          <w:tcPr>
            <w:tcW w:w="8872" w:type="dxa"/>
            <w:gridSpan w:val="8"/>
            <w:shd w:val="clear" w:color="auto" w:fill="5F497A" w:themeFill="accent4" w:themeFillShade="BF"/>
            <w:vAlign w:val="center"/>
            <w:hideMark/>
            <w:tcPrChange w:id="43" w:author="Autor">
              <w:tcPr>
                <w:tcW w:w="9091" w:type="dxa"/>
                <w:gridSpan w:val="10"/>
                <w:shd w:val="clear" w:color="auto" w:fill="5F497A" w:themeFill="accent4" w:themeFillShade="BF"/>
                <w:vAlign w:val="center"/>
                <w:hideMark/>
              </w:tcPr>
            </w:tcPrChange>
          </w:tcPr>
          <w:p w14:paraId="4F9CFBEC" w14:textId="77777777" w:rsidR="00B5079A" w:rsidRPr="00B5079A" w:rsidRDefault="00C1160B" w:rsidP="001A68C3">
            <w:pPr>
              <w:jc w:val="center"/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</w:pPr>
            <w:r w:rsidRPr="00C1160B">
              <w:rPr>
                <w:rFonts w:ascii="Arial Narrow" w:hAnsi="Arial Narrow"/>
                <w:b/>
                <w:bCs/>
                <w:color w:val="FFFFFF"/>
                <w:sz w:val="28"/>
                <w:szCs w:val="28"/>
              </w:rPr>
              <w:t>Kontrolný zoznam na overenie rizika indikovaného systémom ARACHNE</w:t>
            </w:r>
          </w:p>
        </w:tc>
      </w:tr>
      <w:tr w:rsidR="00B5079A" w:rsidRPr="00B5079A" w14:paraId="58B0C609" w14:textId="77777777" w:rsidTr="0010228B">
        <w:trPr>
          <w:trHeight w:val="330"/>
          <w:del w:id="44" w:author="Autor"/>
        </w:trPr>
        <w:tc>
          <w:tcPr>
            <w:tcW w:w="8944" w:type="dxa"/>
            <w:gridSpan w:val="9"/>
            <w:vAlign w:val="center"/>
            <w:hideMark/>
          </w:tcPr>
          <w:p w14:paraId="55527DCB" w14:textId="77777777" w:rsidR="00B5079A" w:rsidRPr="00B5079A" w:rsidRDefault="00B5079A" w:rsidP="00B5079A">
            <w:pPr>
              <w:jc w:val="center"/>
              <w:rPr>
                <w:del w:id="45" w:author="Autor"/>
                <w:rFonts w:ascii="Arial Narrow" w:hAnsi="Arial Narrow"/>
                <w:b/>
                <w:bCs/>
                <w:color w:val="000000"/>
              </w:rPr>
            </w:pPr>
            <w:del w:id="46" w:author="Autor">
              <w:r w:rsidRPr="00B5079A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 xml:space="preserve">Identifikácia </w:delText>
              </w:r>
              <w:r w:rsidR="00B25225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 xml:space="preserve">operačného </w:delText>
              </w:r>
              <w:r w:rsidRPr="00B5079A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programu</w:delText>
              </w:r>
            </w:del>
          </w:p>
        </w:tc>
      </w:tr>
      <w:tr w:rsidR="00C11731" w:rsidRPr="00B5079A" w14:paraId="0FF5E400" w14:textId="77777777" w:rsidTr="0010228B">
        <w:trPr>
          <w:trHeight w:val="330"/>
          <w:del w:id="47" w:author="Autor"/>
        </w:trPr>
        <w:tc>
          <w:tcPr>
            <w:tcW w:w="3177" w:type="dxa"/>
            <w:vAlign w:val="center"/>
            <w:hideMark/>
          </w:tcPr>
          <w:p w14:paraId="10AA39B0" w14:textId="77777777" w:rsidR="00B5079A" w:rsidRPr="00B5079A" w:rsidRDefault="00B5079A" w:rsidP="007C0184">
            <w:pPr>
              <w:rPr>
                <w:del w:id="48" w:author="Autor"/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5767" w:type="dxa"/>
            <w:gridSpan w:val="8"/>
            <w:vAlign w:val="center"/>
            <w:hideMark/>
          </w:tcPr>
          <w:p w14:paraId="6D73D66C" w14:textId="77777777" w:rsidR="00B5079A" w:rsidRPr="00B5079A" w:rsidRDefault="00B5079A" w:rsidP="00B5079A">
            <w:pPr>
              <w:rPr>
                <w:del w:id="49" w:author="Autor"/>
                <w:rFonts w:ascii="Arial Narrow" w:hAnsi="Arial Narrow"/>
                <w:color w:val="000000"/>
                <w:sz w:val="20"/>
                <w:szCs w:val="20"/>
              </w:rPr>
            </w:pPr>
            <w:del w:id="50" w:author="Autor">
              <w:r w:rsidRPr="00B5079A">
                <w:rPr>
                  <w:rFonts w:ascii="Arial Narrow" w:hAnsi="Arial Narrow"/>
                  <w:color w:val="000000"/>
                  <w:sz w:val="20"/>
                  <w:szCs w:val="20"/>
                </w:rPr>
                <w:delText> </w:delText>
              </w:r>
            </w:del>
          </w:p>
        </w:tc>
      </w:tr>
      <w:tr w:rsidR="00137ED6" w:rsidRPr="00B5079A" w14:paraId="0E8E85B9" w14:textId="77777777" w:rsidTr="0010228B">
        <w:trPr>
          <w:gridAfter w:val="1"/>
          <w:trHeight w:val="330"/>
          <w:trPrChange w:id="51" w:author="Autor">
            <w:trPr>
              <w:gridBefore w:val="1"/>
              <w:trHeight w:val="330"/>
            </w:trPr>
          </w:trPrChange>
        </w:trPr>
        <w:tc>
          <w:tcPr>
            <w:tcW w:w="3177" w:type="dxa"/>
            <w:vAlign w:val="center"/>
            <w:tcPrChange w:id="52" w:author="Autor">
              <w:tcPr>
                <w:tcW w:w="3262" w:type="dxa"/>
                <w:gridSpan w:val="2"/>
                <w:vAlign w:val="center"/>
              </w:tcPr>
            </w:tcPrChange>
          </w:tcPr>
          <w:p w14:paraId="56AF95EE" w14:textId="77777777" w:rsidR="00137ED6" w:rsidRPr="00B5079A" w:rsidRDefault="00137ED6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 </w:t>
            </w:r>
            <w:r w:rsidR="00B25225">
              <w:rPr>
                <w:rFonts w:ascii="Arial Narrow" w:hAnsi="Arial Narrow"/>
                <w:color w:val="000000"/>
                <w:sz w:val="20"/>
                <w:szCs w:val="20"/>
              </w:rPr>
              <w:t xml:space="preserve">operačného 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programu</w:t>
            </w:r>
          </w:p>
        </w:tc>
        <w:tc>
          <w:tcPr>
            <w:tcW w:w="5695" w:type="dxa"/>
            <w:gridSpan w:val="7"/>
            <w:vAlign w:val="center"/>
            <w:tcPrChange w:id="53" w:author="Autor">
              <w:tcPr>
                <w:tcW w:w="5829" w:type="dxa"/>
                <w:gridSpan w:val="8"/>
                <w:vAlign w:val="center"/>
              </w:tcPr>
            </w:tcPrChange>
          </w:tcPr>
          <w:p w14:paraId="2917BBDB" w14:textId="77777777" w:rsidR="00137ED6" w:rsidRPr="00B5079A" w:rsidRDefault="00137ED6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C11731" w:rsidRPr="00B5079A" w14:paraId="036177A2" w14:textId="77777777" w:rsidTr="0010228B">
        <w:trPr>
          <w:gridAfter w:val="1"/>
          <w:trHeight w:val="330"/>
          <w:trPrChange w:id="54" w:author="Autor">
            <w:trPr>
              <w:gridBefore w:val="1"/>
              <w:trHeight w:val="330"/>
            </w:trPr>
          </w:trPrChange>
        </w:trPr>
        <w:tc>
          <w:tcPr>
            <w:tcW w:w="3177" w:type="dxa"/>
            <w:vAlign w:val="center"/>
            <w:hideMark/>
            <w:tcPrChange w:id="55" w:author="Autor">
              <w:tcPr>
                <w:tcW w:w="3262" w:type="dxa"/>
                <w:gridSpan w:val="2"/>
                <w:vAlign w:val="center"/>
                <w:hideMark/>
              </w:tcPr>
            </w:tcPrChange>
          </w:tcPr>
          <w:p w14:paraId="0CACB06D" w14:textId="77777777" w:rsidR="00B5079A" w:rsidRPr="00B5079A" w:rsidRDefault="00B5079A" w:rsidP="00B2522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</w:t>
            </w:r>
            <w:r w:rsidR="00B25225">
              <w:rPr>
                <w:rFonts w:ascii="Arial Narrow" w:hAnsi="Arial Narrow"/>
                <w:color w:val="000000"/>
                <w:sz w:val="20"/>
                <w:szCs w:val="20"/>
              </w:rPr>
              <w:t xml:space="preserve"> špecifického cieľa</w:t>
            </w:r>
          </w:p>
        </w:tc>
        <w:tc>
          <w:tcPr>
            <w:tcW w:w="5695" w:type="dxa"/>
            <w:gridSpan w:val="7"/>
            <w:vAlign w:val="center"/>
            <w:hideMark/>
            <w:tcPrChange w:id="56" w:author="Autor">
              <w:tcPr>
                <w:tcW w:w="5829" w:type="dxa"/>
                <w:gridSpan w:val="8"/>
                <w:vAlign w:val="center"/>
                <w:hideMark/>
              </w:tcPr>
            </w:tcPrChange>
          </w:tcPr>
          <w:p w14:paraId="57F8EB23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14:paraId="7E226B74" w14:textId="77777777" w:rsidTr="0010228B">
        <w:trPr>
          <w:trHeight w:val="330"/>
          <w:del w:id="57" w:author="Autor"/>
        </w:trPr>
        <w:tc>
          <w:tcPr>
            <w:tcW w:w="8944" w:type="dxa"/>
            <w:gridSpan w:val="9"/>
            <w:hideMark/>
          </w:tcPr>
          <w:p w14:paraId="673883BA" w14:textId="77777777" w:rsidR="00B5079A" w:rsidRPr="00B5079A" w:rsidRDefault="00B5079A" w:rsidP="00B5079A">
            <w:pPr>
              <w:jc w:val="center"/>
              <w:rPr>
                <w:del w:id="58" w:author="Autor"/>
                <w:rFonts w:ascii="Arial Narrow" w:hAnsi="Arial Narrow"/>
                <w:b/>
                <w:bCs/>
                <w:color w:val="000000"/>
              </w:rPr>
            </w:pPr>
            <w:del w:id="59" w:author="Autor">
              <w:r w:rsidRPr="00B5079A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Identifikácia projektu a prijímateľa</w:delText>
              </w:r>
            </w:del>
          </w:p>
        </w:tc>
      </w:tr>
      <w:tr w:rsidR="00C11731" w:rsidRPr="00B5079A" w14:paraId="2B4E2E60" w14:textId="77777777" w:rsidTr="0010228B">
        <w:trPr>
          <w:gridAfter w:val="1"/>
          <w:trHeight w:val="330"/>
          <w:trPrChange w:id="60" w:author="Autor">
            <w:trPr>
              <w:gridBefore w:val="1"/>
              <w:trHeight w:val="330"/>
            </w:trPr>
          </w:trPrChange>
        </w:trPr>
        <w:tc>
          <w:tcPr>
            <w:tcW w:w="3177" w:type="dxa"/>
            <w:vAlign w:val="center"/>
            <w:hideMark/>
            <w:tcPrChange w:id="61" w:author="Autor">
              <w:tcPr>
                <w:tcW w:w="3262" w:type="dxa"/>
                <w:gridSpan w:val="2"/>
                <w:vAlign w:val="center"/>
                <w:hideMark/>
              </w:tcPr>
            </w:tcPrChange>
          </w:tcPr>
          <w:p w14:paraId="41D1D194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Kód </w:t>
            </w:r>
            <w:r w:rsidR="00A66701">
              <w:rPr>
                <w:rFonts w:ascii="Arial Narrow" w:hAnsi="Arial Narrow"/>
                <w:color w:val="000000"/>
                <w:sz w:val="20"/>
                <w:szCs w:val="20"/>
              </w:rPr>
              <w:t>žiadosti/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projektu v</w:t>
            </w:r>
            <w:r w:rsidR="00B86EE6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ITMS</w:t>
            </w:r>
            <w:r w:rsidR="00B86EE6">
              <w:rPr>
                <w:rFonts w:ascii="Arial Narrow" w:hAnsi="Arial Narrow"/>
                <w:color w:val="000000"/>
                <w:sz w:val="20"/>
                <w:szCs w:val="20"/>
              </w:rPr>
              <w:t>2014+</w:t>
            </w:r>
          </w:p>
        </w:tc>
        <w:tc>
          <w:tcPr>
            <w:tcW w:w="5695" w:type="dxa"/>
            <w:gridSpan w:val="7"/>
            <w:vAlign w:val="center"/>
            <w:hideMark/>
            <w:tcPrChange w:id="62" w:author="Autor">
              <w:tcPr>
                <w:tcW w:w="5829" w:type="dxa"/>
                <w:gridSpan w:val="8"/>
                <w:vAlign w:val="center"/>
                <w:hideMark/>
              </w:tcPr>
            </w:tcPrChange>
          </w:tcPr>
          <w:p w14:paraId="2961E300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25F1AA9B" w14:textId="77777777" w:rsidTr="0010228B">
        <w:trPr>
          <w:gridAfter w:val="1"/>
          <w:trHeight w:val="330"/>
          <w:trPrChange w:id="63" w:author="Autor">
            <w:trPr>
              <w:gridBefore w:val="1"/>
              <w:trHeight w:val="330"/>
            </w:trPr>
          </w:trPrChange>
        </w:trPr>
        <w:tc>
          <w:tcPr>
            <w:tcW w:w="3177" w:type="dxa"/>
            <w:vAlign w:val="center"/>
            <w:hideMark/>
            <w:tcPrChange w:id="64" w:author="Autor">
              <w:tcPr>
                <w:tcW w:w="3262" w:type="dxa"/>
                <w:gridSpan w:val="2"/>
                <w:vAlign w:val="center"/>
                <w:hideMark/>
              </w:tcPr>
            </w:tcPrChange>
          </w:tcPr>
          <w:p w14:paraId="7155D544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695" w:type="dxa"/>
            <w:gridSpan w:val="7"/>
            <w:vAlign w:val="center"/>
            <w:hideMark/>
            <w:tcPrChange w:id="65" w:author="Autor">
              <w:tcPr>
                <w:tcW w:w="5829" w:type="dxa"/>
                <w:gridSpan w:val="8"/>
                <w:vAlign w:val="center"/>
                <w:hideMark/>
              </w:tcPr>
            </w:tcPrChange>
          </w:tcPr>
          <w:p w14:paraId="04E37AFB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35DDA665" w14:textId="77777777" w:rsidTr="0010228B">
        <w:trPr>
          <w:gridAfter w:val="1"/>
          <w:trHeight w:val="382"/>
          <w:trPrChange w:id="66" w:author="Autor">
            <w:trPr>
              <w:gridBefore w:val="1"/>
              <w:trHeight w:val="382"/>
            </w:trPr>
          </w:trPrChange>
        </w:trPr>
        <w:tc>
          <w:tcPr>
            <w:tcW w:w="3177" w:type="dxa"/>
            <w:vAlign w:val="center"/>
            <w:hideMark/>
            <w:tcPrChange w:id="67" w:author="Autor">
              <w:tcPr>
                <w:tcW w:w="3262" w:type="dxa"/>
                <w:gridSpan w:val="2"/>
                <w:vAlign w:val="center"/>
                <w:hideMark/>
              </w:tcPr>
            </w:tcPrChange>
          </w:tcPr>
          <w:p w14:paraId="432AB15C" w14:textId="77777777" w:rsidR="00B5079A" w:rsidRPr="00B5079A" w:rsidRDefault="00B5079A" w:rsidP="007C0184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Dátum účinnosti zmluvy o poskytnutí NFP</w:t>
            </w:r>
          </w:p>
        </w:tc>
        <w:tc>
          <w:tcPr>
            <w:tcW w:w="5695" w:type="dxa"/>
            <w:gridSpan w:val="7"/>
            <w:vAlign w:val="center"/>
            <w:hideMark/>
            <w:tcPrChange w:id="68" w:author="Autor">
              <w:tcPr>
                <w:tcW w:w="5829" w:type="dxa"/>
                <w:gridSpan w:val="8"/>
                <w:vAlign w:val="center"/>
                <w:hideMark/>
              </w:tcPr>
            </w:tcPrChange>
          </w:tcPr>
          <w:p w14:paraId="57E2E0F9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25225" w:rsidRPr="00B5079A" w14:paraId="58F9CB1F" w14:textId="77777777" w:rsidTr="0010228B">
        <w:trPr>
          <w:gridAfter w:val="1"/>
          <w:trHeight w:val="765"/>
          <w:trPrChange w:id="69" w:author="Autor">
            <w:trPr>
              <w:gridBefore w:val="1"/>
              <w:trHeight w:val="765"/>
            </w:trPr>
          </w:trPrChange>
        </w:trPr>
        <w:tc>
          <w:tcPr>
            <w:tcW w:w="3177" w:type="dxa"/>
            <w:vAlign w:val="center"/>
            <w:hideMark/>
            <w:tcPrChange w:id="70" w:author="Autor">
              <w:tcPr>
                <w:tcW w:w="3262" w:type="dxa"/>
                <w:gridSpan w:val="2"/>
                <w:vAlign w:val="center"/>
                <w:hideMark/>
              </w:tcPr>
            </w:tcPrChange>
          </w:tcPr>
          <w:p w14:paraId="134546C9" w14:textId="77777777" w:rsidR="00B25225" w:rsidRPr="00B5079A" w:rsidRDefault="00B25225" w:rsidP="00E940E1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Názov/Meno a adresa sídla </w:t>
            </w:r>
            <w:r w:rsidR="00D7552C">
              <w:rPr>
                <w:rFonts w:ascii="Arial Narrow" w:hAnsi="Arial Narrow"/>
                <w:color w:val="000000"/>
                <w:sz w:val="20"/>
                <w:szCs w:val="20"/>
              </w:rPr>
              <w:t>žiadateľa/</w:t>
            </w: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prijímateľa</w:t>
            </w:r>
          </w:p>
        </w:tc>
        <w:tc>
          <w:tcPr>
            <w:tcW w:w="5695" w:type="dxa"/>
            <w:gridSpan w:val="7"/>
            <w:vAlign w:val="center"/>
            <w:hideMark/>
            <w:tcPrChange w:id="71" w:author="Autor">
              <w:tcPr>
                <w:tcW w:w="5829" w:type="dxa"/>
                <w:gridSpan w:val="8"/>
                <w:vAlign w:val="center"/>
                <w:hideMark/>
              </w:tcPr>
            </w:tcPrChange>
          </w:tcPr>
          <w:p w14:paraId="63B95B8B" w14:textId="77777777" w:rsidR="00B25225" w:rsidRPr="00B5079A" w:rsidRDefault="00B25225" w:rsidP="00E940E1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C11731" w:rsidRPr="00B5079A" w14:paraId="23B4C398" w14:textId="77777777" w:rsidTr="0010228B">
        <w:trPr>
          <w:gridAfter w:val="1"/>
          <w:trHeight w:val="494"/>
          <w:trPrChange w:id="72" w:author="Autor">
            <w:trPr>
              <w:gridBefore w:val="1"/>
              <w:trHeight w:val="765"/>
            </w:trPr>
          </w:trPrChange>
        </w:trPr>
        <w:tc>
          <w:tcPr>
            <w:tcW w:w="3177" w:type="dxa"/>
            <w:vAlign w:val="center"/>
            <w:hideMark/>
            <w:tcPrChange w:id="73" w:author="Autor">
              <w:tcPr>
                <w:tcW w:w="3262" w:type="dxa"/>
                <w:gridSpan w:val="2"/>
                <w:vAlign w:val="center"/>
                <w:hideMark/>
              </w:tcPr>
            </w:tcPrChange>
          </w:tcPr>
          <w:p w14:paraId="01F2461F" w14:textId="77777777" w:rsidR="00B5079A" w:rsidRPr="00B5079A" w:rsidRDefault="00B5079A" w:rsidP="00B2522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 xml:space="preserve">Názov/Meno a adresa sídla </w:t>
            </w:r>
            <w:r w:rsidR="00B25225">
              <w:rPr>
                <w:rFonts w:ascii="Arial Narrow" w:hAnsi="Arial Narrow"/>
                <w:color w:val="000000"/>
                <w:sz w:val="20"/>
                <w:szCs w:val="20"/>
              </w:rPr>
              <w:t>partnera</w:t>
            </w:r>
          </w:p>
        </w:tc>
        <w:tc>
          <w:tcPr>
            <w:tcW w:w="5695" w:type="dxa"/>
            <w:gridSpan w:val="7"/>
            <w:vAlign w:val="center"/>
            <w:hideMark/>
            <w:tcPrChange w:id="74" w:author="Autor">
              <w:tcPr>
                <w:tcW w:w="5829" w:type="dxa"/>
                <w:gridSpan w:val="8"/>
                <w:vAlign w:val="center"/>
                <w:hideMark/>
              </w:tcPr>
            </w:tcPrChange>
          </w:tcPr>
          <w:p w14:paraId="4678CF47" w14:textId="77777777" w:rsidR="00B5079A" w:rsidRPr="00B5079A" w:rsidRDefault="00B5079A" w:rsidP="00B5079A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5079A">
              <w:rPr>
                <w:rFonts w:ascii="Arial Narrow" w:hAnsi="Arial Narrow"/>
                <w:color w:val="000000"/>
                <w:sz w:val="20"/>
                <w:szCs w:val="20"/>
              </w:rPr>
              <w:t> </w:t>
            </w:r>
          </w:p>
        </w:tc>
      </w:tr>
      <w:tr w:rsidR="00B5079A" w:rsidRPr="00B5079A" w14:paraId="3701F4B4" w14:textId="77777777" w:rsidTr="0010228B">
        <w:trPr>
          <w:gridAfter w:val="1"/>
          <w:trHeight w:val="362"/>
          <w:trPrChange w:id="75" w:author="Autor">
            <w:trPr>
              <w:gridBefore w:val="1"/>
              <w:trHeight w:val="362"/>
            </w:trPr>
          </w:trPrChange>
        </w:trPr>
        <w:tc>
          <w:tcPr>
            <w:tcW w:w="8872" w:type="dxa"/>
            <w:gridSpan w:val="8"/>
            <w:vAlign w:val="center"/>
            <w:hideMark/>
            <w:tcPrChange w:id="76" w:author="Autor">
              <w:tcPr>
                <w:tcW w:w="9091" w:type="dxa"/>
                <w:gridSpan w:val="10"/>
                <w:vAlign w:val="center"/>
                <w:hideMark/>
              </w:tcPr>
            </w:tcPrChange>
          </w:tcPr>
          <w:p w14:paraId="3C989BD4" w14:textId="77777777" w:rsidR="00FC471D" w:rsidRDefault="00B5079A" w:rsidP="00D349C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5079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F364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fázy implementácie v rámci ktorej sa skúma rizikovosť</w:t>
            </w:r>
            <w:r w:rsidR="00C910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D349C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prostredníctvom </w:t>
            </w:r>
          </w:p>
          <w:p w14:paraId="68C05ECE" w14:textId="4622B578" w:rsidR="00B5079A" w:rsidRPr="00B5079A" w:rsidRDefault="00C9104E" w:rsidP="00D349CA">
            <w:pPr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systém</w:t>
            </w:r>
            <w:r w:rsidR="00D349CA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u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ARACHNE</w:t>
            </w:r>
          </w:p>
        </w:tc>
      </w:tr>
      <w:tr w:rsidR="00952C25" w:rsidRPr="00B5079A" w14:paraId="4D68D898" w14:textId="77777777" w:rsidTr="0010228B">
        <w:trPr>
          <w:gridAfter w:val="1"/>
          <w:trHeight w:val="362"/>
          <w:trPrChange w:id="77" w:author="Autor">
            <w:trPr>
              <w:gridBefore w:val="1"/>
              <w:trHeight w:val="362"/>
            </w:trPr>
          </w:trPrChange>
        </w:trPr>
        <w:tc>
          <w:tcPr>
            <w:tcW w:w="3177" w:type="dxa"/>
            <w:vAlign w:val="center"/>
            <w:hideMark/>
            <w:tcPrChange w:id="78" w:author="Autor">
              <w:tcPr>
                <w:tcW w:w="3262" w:type="dxa"/>
                <w:gridSpan w:val="2"/>
                <w:vAlign w:val="center"/>
                <w:hideMark/>
              </w:tcPr>
            </w:tcPrChange>
          </w:tcPr>
          <w:p w14:paraId="61157E7F" w14:textId="77777777" w:rsidR="00952C25" w:rsidRPr="00B5079A" w:rsidRDefault="00952C25" w:rsidP="00952C2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Fáza</w:t>
            </w:r>
          </w:p>
        </w:tc>
        <w:tc>
          <w:tcPr>
            <w:tcW w:w="5695" w:type="dxa"/>
            <w:gridSpan w:val="7"/>
            <w:vAlign w:val="center"/>
            <w:hideMark/>
            <w:tcPrChange w:id="79" w:author="Autor">
              <w:tcPr>
                <w:tcW w:w="5829" w:type="dxa"/>
                <w:gridSpan w:val="8"/>
                <w:vAlign w:val="center"/>
                <w:hideMark/>
              </w:tcPr>
            </w:tcPrChange>
          </w:tcPr>
          <w:p w14:paraId="10A2B790" w14:textId="77777777" w:rsidR="00952C25" w:rsidRPr="00B5079A" w:rsidRDefault="00952C25" w:rsidP="00AD49CF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A66701" w:rsidRPr="00B5079A" w14:paraId="15A4FDA9" w14:textId="77777777" w:rsidTr="0010228B">
        <w:trPr>
          <w:gridAfter w:val="1"/>
          <w:trHeight w:val="330"/>
          <w:trPrChange w:id="80" w:author="Autor">
            <w:trPr>
              <w:gridBefore w:val="1"/>
              <w:trHeight w:val="330"/>
            </w:trPr>
          </w:trPrChange>
        </w:trPr>
        <w:tc>
          <w:tcPr>
            <w:tcW w:w="8872" w:type="dxa"/>
            <w:gridSpan w:val="8"/>
            <w:shd w:val="clear" w:color="auto" w:fill="5F497A" w:themeFill="accent4" w:themeFillShade="BF"/>
            <w:vAlign w:val="center"/>
            <w:hideMark/>
            <w:tcPrChange w:id="81" w:author="Autor">
              <w:tcPr>
                <w:tcW w:w="9091" w:type="dxa"/>
                <w:gridSpan w:val="10"/>
                <w:shd w:val="clear" w:color="auto" w:fill="5F497A" w:themeFill="accent4" w:themeFillShade="BF"/>
                <w:vAlign w:val="center"/>
                <w:hideMark/>
              </w:tcPr>
            </w:tcPrChange>
          </w:tcPr>
          <w:p w14:paraId="4A4A0B6C" w14:textId="77777777" w:rsidR="00A66701" w:rsidRPr="00B5079A" w:rsidRDefault="00A66701" w:rsidP="00E940E1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Kvantitatívne overenie rizikových oblastí</w:t>
            </w:r>
            <w:r w:rsidR="00650207">
              <w:rPr>
                <w:rStyle w:val="Odkaznapoznmkupodiarou"/>
                <w:rFonts w:ascii="Arial Narrow" w:hAnsi="Arial Narrow"/>
                <w:b/>
                <w:bCs/>
                <w:color w:val="FFFFFF"/>
                <w:sz w:val="22"/>
                <w:szCs w:val="22"/>
              </w:rPr>
              <w:footnoteReference w:id="2"/>
            </w:r>
          </w:p>
        </w:tc>
      </w:tr>
      <w:tr w:rsidR="000615C3" w:rsidRPr="00B5079A" w14:paraId="304F6BFE" w14:textId="77777777" w:rsidTr="0010228B">
        <w:trPr>
          <w:gridAfter w:val="1"/>
          <w:trHeight w:val="362"/>
          <w:trPrChange w:id="82" w:author="Autor">
            <w:trPr>
              <w:gridBefore w:val="1"/>
              <w:trHeight w:val="362"/>
            </w:trPr>
          </w:trPrChange>
        </w:trPr>
        <w:tc>
          <w:tcPr>
            <w:tcW w:w="8872" w:type="dxa"/>
            <w:gridSpan w:val="8"/>
            <w:vAlign w:val="center"/>
            <w:hideMark/>
            <w:tcPrChange w:id="83" w:author="Autor">
              <w:tcPr>
                <w:tcW w:w="9091" w:type="dxa"/>
                <w:gridSpan w:val="10"/>
                <w:vAlign w:val="center"/>
                <w:hideMark/>
              </w:tcPr>
            </w:tcPrChange>
          </w:tcPr>
          <w:p w14:paraId="75A4048C" w14:textId="77777777" w:rsidR="000615C3" w:rsidRPr="00B5079A" w:rsidRDefault="000615C3" w:rsidP="005349B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Riziko indikované</w:t>
            </w:r>
            <w:r w:rsidRPr="00952C25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systémom ARACHNE</w:t>
            </w:r>
          </w:p>
        </w:tc>
      </w:tr>
      <w:tr w:rsidR="000615C3" w:rsidRPr="00952C25" w14:paraId="7602E287" w14:textId="77777777" w:rsidTr="0010228B">
        <w:trPr>
          <w:gridAfter w:val="1"/>
          <w:trHeight w:val="362"/>
          <w:trPrChange w:id="84" w:author="Autor">
            <w:trPr>
              <w:gridBefore w:val="1"/>
              <w:trHeight w:val="362"/>
            </w:trPr>
          </w:trPrChange>
        </w:trPr>
        <w:tc>
          <w:tcPr>
            <w:tcW w:w="3177" w:type="dxa"/>
            <w:vAlign w:val="center"/>
            <w:hideMark/>
            <w:tcPrChange w:id="85" w:author="Autor">
              <w:tcPr>
                <w:tcW w:w="3262" w:type="dxa"/>
                <w:gridSpan w:val="2"/>
                <w:vAlign w:val="center"/>
                <w:hideMark/>
              </w:tcPr>
            </w:tcPrChange>
          </w:tcPr>
          <w:p w14:paraId="71EEAFEF" w14:textId="4CCB58FA" w:rsidR="000615C3" w:rsidRPr="00952C25" w:rsidRDefault="0034009D" w:rsidP="000E5762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Tabuľa/</w:t>
            </w:r>
            <w:proofErr w:type="spellStart"/>
            <w:r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Dashboard</w:t>
            </w:r>
            <w:proofErr w:type="spellEnd"/>
          </w:p>
        </w:tc>
        <w:tc>
          <w:tcPr>
            <w:tcW w:w="5695" w:type="dxa"/>
            <w:gridSpan w:val="7"/>
            <w:vAlign w:val="center"/>
            <w:hideMark/>
            <w:tcPrChange w:id="86" w:author="Autor">
              <w:tcPr>
                <w:tcW w:w="5829" w:type="dxa"/>
                <w:gridSpan w:val="8"/>
                <w:vAlign w:val="center"/>
                <w:hideMark/>
              </w:tcPr>
            </w:tcPrChange>
          </w:tcPr>
          <w:p w14:paraId="6CE05AA8" w14:textId="3C4C8AC0" w:rsidR="000615C3" w:rsidRPr="00952C25" w:rsidRDefault="004E6F6A" w:rsidP="005349BB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 w:rsidRPr="004E6F6A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Celkové hodnotenie/</w:t>
            </w:r>
            <w:proofErr w:type="spellStart"/>
            <w:r w:rsidRPr="004E6F6A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Overall</w:t>
            </w:r>
            <w:proofErr w:type="spellEnd"/>
            <w:r w:rsidRPr="004E6F6A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E6F6A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Score</w:t>
            </w:r>
            <w:proofErr w:type="spellEnd"/>
          </w:p>
        </w:tc>
      </w:tr>
      <w:tr w:rsidR="000615C3" w:rsidRPr="00B5079A" w14:paraId="307D8A75" w14:textId="77777777" w:rsidTr="0010228B">
        <w:trPr>
          <w:gridAfter w:val="1"/>
          <w:trHeight w:val="362"/>
          <w:trPrChange w:id="87" w:author="Autor">
            <w:trPr>
              <w:gridBefore w:val="1"/>
              <w:trHeight w:val="362"/>
            </w:trPr>
          </w:trPrChange>
        </w:trPr>
        <w:tc>
          <w:tcPr>
            <w:tcW w:w="3177" w:type="dxa"/>
            <w:vAlign w:val="center"/>
            <w:hideMark/>
            <w:tcPrChange w:id="88" w:author="Autor">
              <w:tcPr>
                <w:tcW w:w="3262" w:type="dxa"/>
                <w:gridSpan w:val="2"/>
                <w:vAlign w:val="center"/>
                <w:hideMark/>
              </w:tcPr>
            </w:tcPrChange>
          </w:tcPr>
          <w:p w14:paraId="67B94CDA" w14:textId="77777777" w:rsidR="000615C3" w:rsidRPr="00B5079A" w:rsidRDefault="00B25225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Projekty/</w:t>
            </w:r>
            <w:proofErr w:type="spellStart"/>
            <w:r w:rsidR="000615C3">
              <w:rPr>
                <w:rFonts w:ascii="Arial Narrow" w:hAnsi="Arial Narrow"/>
                <w:color w:val="000000"/>
                <w:sz w:val="20"/>
                <w:szCs w:val="20"/>
              </w:rPr>
              <w:t>Projects</w:t>
            </w:r>
            <w:proofErr w:type="spellEnd"/>
          </w:p>
        </w:tc>
        <w:tc>
          <w:tcPr>
            <w:tcW w:w="5695" w:type="dxa"/>
            <w:gridSpan w:val="7"/>
            <w:vAlign w:val="center"/>
            <w:hideMark/>
            <w:tcPrChange w:id="89" w:author="Autor">
              <w:tcPr>
                <w:tcW w:w="5829" w:type="dxa"/>
                <w:gridSpan w:val="8"/>
                <w:vAlign w:val="center"/>
                <w:hideMark/>
              </w:tcPr>
            </w:tcPrChange>
          </w:tcPr>
          <w:p w14:paraId="4AC6321E" w14:textId="77777777" w:rsidR="000615C3" w:rsidRPr="00B5079A" w:rsidRDefault="000615C3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615C3" w:rsidRPr="00B5079A" w14:paraId="483FB62D" w14:textId="77777777" w:rsidTr="0010228B">
        <w:trPr>
          <w:gridAfter w:val="1"/>
          <w:trHeight w:val="362"/>
          <w:trPrChange w:id="90" w:author="Autor">
            <w:trPr>
              <w:gridBefore w:val="1"/>
              <w:trHeight w:val="362"/>
            </w:trPr>
          </w:trPrChange>
        </w:trPr>
        <w:tc>
          <w:tcPr>
            <w:tcW w:w="3177" w:type="dxa"/>
            <w:vAlign w:val="center"/>
            <w:hideMark/>
            <w:tcPrChange w:id="91" w:author="Autor">
              <w:tcPr>
                <w:tcW w:w="3262" w:type="dxa"/>
                <w:gridSpan w:val="2"/>
                <w:vAlign w:val="center"/>
                <w:hideMark/>
              </w:tcPr>
            </w:tcPrChange>
          </w:tcPr>
          <w:p w14:paraId="5B357103" w14:textId="77777777" w:rsidR="000615C3" w:rsidRPr="00B5079A" w:rsidRDefault="00B25225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Zmluvy/</w:t>
            </w:r>
            <w:proofErr w:type="spellStart"/>
            <w:r w:rsidR="000615C3">
              <w:rPr>
                <w:rFonts w:ascii="Arial Narrow" w:hAnsi="Arial Narrow"/>
                <w:color w:val="000000"/>
                <w:sz w:val="20"/>
                <w:szCs w:val="20"/>
              </w:rPr>
              <w:t>Contracts</w:t>
            </w:r>
            <w:proofErr w:type="spellEnd"/>
            <w:r w:rsidR="00AE7988"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3"/>
            </w:r>
          </w:p>
        </w:tc>
        <w:tc>
          <w:tcPr>
            <w:tcW w:w="5695" w:type="dxa"/>
            <w:gridSpan w:val="7"/>
            <w:vAlign w:val="center"/>
            <w:hideMark/>
            <w:tcPrChange w:id="92" w:author="Autor">
              <w:tcPr>
                <w:tcW w:w="5829" w:type="dxa"/>
                <w:gridSpan w:val="8"/>
                <w:vAlign w:val="center"/>
                <w:hideMark/>
              </w:tcPr>
            </w:tcPrChange>
          </w:tcPr>
          <w:p w14:paraId="2C3D5702" w14:textId="77777777" w:rsidR="000615C3" w:rsidRPr="00B5079A" w:rsidRDefault="000615C3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615C3" w:rsidRPr="00B5079A" w14:paraId="6FD8AC9C" w14:textId="77777777" w:rsidTr="0010228B">
        <w:trPr>
          <w:gridAfter w:val="1"/>
          <w:trHeight w:val="362"/>
          <w:trPrChange w:id="93" w:author="Autor">
            <w:trPr>
              <w:gridBefore w:val="1"/>
              <w:trHeight w:val="362"/>
            </w:trPr>
          </w:trPrChange>
        </w:trPr>
        <w:tc>
          <w:tcPr>
            <w:tcW w:w="3177" w:type="dxa"/>
            <w:vAlign w:val="center"/>
            <w:hideMark/>
            <w:tcPrChange w:id="94" w:author="Autor">
              <w:tcPr>
                <w:tcW w:w="3262" w:type="dxa"/>
                <w:gridSpan w:val="2"/>
                <w:vAlign w:val="center"/>
                <w:hideMark/>
              </w:tcPr>
            </w:tcPrChange>
          </w:tcPr>
          <w:p w14:paraId="4F3CBD01" w14:textId="77777777" w:rsidR="000615C3" w:rsidRPr="00B5079A" w:rsidRDefault="00B25225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Prijímatelia/</w:t>
            </w:r>
            <w:proofErr w:type="spellStart"/>
            <w:r w:rsidR="000615C3">
              <w:rPr>
                <w:rFonts w:ascii="Arial Narrow" w:hAnsi="Arial Narrow"/>
                <w:color w:val="000000"/>
                <w:sz w:val="20"/>
                <w:szCs w:val="20"/>
              </w:rPr>
              <w:t>Benefiaciaries</w:t>
            </w:r>
            <w:proofErr w:type="spellEnd"/>
          </w:p>
        </w:tc>
        <w:tc>
          <w:tcPr>
            <w:tcW w:w="5695" w:type="dxa"/>
            <w:gridSpan w:val="7"/>
            <w:vAlign w:val="center"/>
            <w:hideMark/>
            <w:tcPrChange w:id="95" w:author="Autor">
              <w:tcPr>
                <w:tcW w:w="5829" w:type="dxa"/>
                <w:gridSpan w:val="8"/>
                <w:vAlign w:val="center"/>
                <w:hideMark/>
              </w:tcPr>
            </w:tcPrChange>
          </w:tcPr>
          <w:p w14:paraId="682BB557" w14:textId="77777777" w:rsidR="000615C3" w:rsidRPr="00B5079A" w:rsidRDefault="000615C3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0615C3" w:rsidRPr="00B5079A" w14:paraId="0F5887CD" w14:textId="77777777" w:rsidTr="0010228B">
        <w:trPr>
          <w:gridAfter w:val="1"/>
          <w:trHeight w:val="362"/>
          <w:trPrChange w:id="96" w:author="Autor">
            <w:trPr>
              <w:gridBefore w:val="1"/>
              <w:trHeight w:val="362"/>
            </w:trPr>
          </w:trPrChange>
        </w:trPr>
        <w:tc>
          <w:tcPr>
            <w:tcW w:w="3177" w:type="dxa"/>
            <w:vAlign w:val="center"/>
            <w:hideMark/>
            <w:tcPrChange w:id="97" w:author="Autor">
              <w:tcPr>
                <w:tcW w:w="3262" w:type="dxa"/>
                <w:gridSpan w:val="2"/>
                <w:vAlign w:val="center"/>
                <w:hideMark/>
              </w:tcPr>
            </w:tcPrChange>
          </w:tcPr>
          <w:p w14:paraId="6662CCFD" w14:textId="77777777" w:rsidR="000615C3" w:rsidRPr="00B5079A" w:rsidRDefault="00B25225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Dodávatelia/</w:t>
            </w:r>
            <w:proofErr w:type="spellStart"/>
            <w:r w:rsidR="000615C3">
              <w:rPr>
                <w:rFonts w:ascii="Arial Narrow" w:hAnsi="Arial Narrow"/>
                <w:color w:val="000000"/>
                <w:sz w:val="20"/>
                <w:szCs w:val="20"/>
              </w:rPr>
              <w:t>Contractors</w:t>
            </w:r>
            <w:proofErr w:type="spellEnd"/>
            <w:r w:rsidR="00AE7988">
              <w:rPr>
                <w:rStyle w:val="Odkaznapoznmkupodiarou"/>
                <w:rFonts w:ascii="Arial Narrow" w:hAnsi="Arial Narrow"/>
                <w:color w:val="000000"/>
                <w:sz w:val="20"/>
                <w:szCs w:val="20"/>
              </w:rPr>
              <w:footnoteReference w:id="4"/>
            </w:r>
          </w:p>
        </w:tc>
        <w:tc>
          <w:tcPr>
            <w:tcW w:w="5695" w:type="dxa"/>
            <w:gridSpan w:val="7"/>
            <w:vAlign w:val="center"/>
            <w:hideMark/>
            <w:tcPrChange w:id="98" w:author="Autor">
              <w:tcPr>
                <w:tcW w:w="5829" w:type="dxa"/>
                <w:gridSpan w:val="8"/>
                <w:vAlign w:val="center"/>
                <w:hideMark/>
              </w:tcPr>
            </w:tcPrChange>
          </w:tcPr>
          <w:p w14:paraId="775EEA89" w14:textId="77777777" w:rsidR="000615C3" w:rsidRPr="00B5079A" w:rsidRDefault="000615C3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952C25" w:rsidRPr="00B5079A" w14:paraId="1008774B" w14:textId="77777777" w:rsidTr="0010228B">
        <w:trPr>
          <w:gridAfter w:val="1"/>
          <w:trHeight w:val="362"/>
          <w:trPrChange w:id="99" w:author="Autor">
            <w:trPr>
              <w:gridBefore w:val="1"/>
              <w:trHeight w:val="362"/>
            </w:trPr>
          </w:trPrChange>
        </w:trPr>
        <w:tc>
          <w:tcPr>
            <w:tcW w:w="8872" w:type="dxa"/>
            <w:gridSpan w:val="8"/>
            <w:vAlign w:val="center"/>
            <w:hideMark/>
            <w:tcPrChange w:id="100" w:author="Autor">
              <w:tcPr>
                <w:tcW w:w="9091" w:type="dxa"/>
                <w:gridSpan w:val="10"/>
                <w:vAlign w:val="center"/>
                <w:hideMark/>
              </w:tcPr>
            </w:tcPrChange>
          </w:tcPr>
          <w:p w14:paraId="525E8B07" w14:textId="77777777" w:rsidR="00952C25" w:rsidRPr="00192B9D" w:rsidRDefault="00192B9D" w:rsidP="00192B9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192B9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Identifikácia rizikovej </w:t>
            </w:r>
            <w:r w:rsidRPr="00192B9D">
              <w:rPr>
                <w:rFonts w:ascii="Arial Narrow" w:hAnsi="Arial Narrow"/>
                <w:b/>
                <w:color w:val="000000"/>
                <w:sz w:val="22"/>
                <w:szCs w:val="22"/>
              </w:rPr>
              <w:t>kategórie spôsobujúcej celkové riziko</w:t>
            </w:r>
            <w:r>
              <w:rPr>
                <w:rStyle w:val="Odkaznapoznmkupodiarou"/>
                <w:rFonts w:ascii="Arial Narrow" w:hAnsi="Arial Narrow"/>
                <w:b/>
                <w:color w:val="000000"/>
                <w:sz w:val="22"/>
                <w:szCs w:val="22"/>
              </w:rPr>
              <w:footnoteReference w:id="5"/>
            </w:r>
          </w:p>
        </w:tc>
      </w:tr>
      <w:tr w:rsidR="00952C25" w:rsidRPr="00952C25" w14:paraId="7190A6F9" w14:textId="77777777" w:rsidTr="0010228B">
        <w:trPr>
          <w:gridAfter w:val="1"/>
          <w:trHeight w:val="362"/>
          <w:trPrChange w:id="101" w:author="Autor">
            <w:trPr>
              <w:gridBefore w:val="1"/>
              <w:trHeight w:val="362"/>
            </w:trPr>
          </w:trPrChange>
        </w:trPr>
        <w:tc>
          <w:tcPr>
            <w:tcW w:w="3177" w:type="dxa"/>
            <w:vAlign w:val="center"/>
            <w:hideMark/>
            <w:tcPrChange w:id="102" w:author="Autor">
              <w:tcPr>
                <w:tcW w:w="3262" w:type="dxa"/>
                <w:gridSpan w:val="2"/>
                <w:vAlign w:val="center"/>
                <w:hideMark/>
              </w:tcPr>
            </w:tcPrChange>
          </w:tcPr>
          <w:p w14:paraId="2FD5335E" w14:textId="02E308DB" w:rsidR="00952C25" w:rsidRPr="00952C25" w:rsidRDefault="0034009D" w:rsidP="000E5762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Tabuľa/</w:t>
            </w:r>
            <w:proofErr w:type="spellStart"/>
            <w:r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Dashboard</w:t>
            </w:r>
            <w:proofErr w:type="spellEnd"/>
          </w:p>
        </w:tc>
        <w:tc>
          <w:tcPr>
            <w:tcW w:w="5695" w:type="dxa"/>
            <w:gridSpan w:val="7"/>
            <w:vAlign w:val="center"/>
            <w:hideMark/>
            <w:tcPrChange w:id="103" w:author="Autor">
              <w:tcPr>
                <w:tcW w:w="5829" w:type="dxa"/>
                <w:gridSpan w:val="8"/>
                <w:vAlign w:val="center"/>
                <w:hideMark/>
              </w:tcPr>
            </w:tcPrChange>
          </w:tcPr>
          <w:p w14:paraId="21205CB1" w14:textId="44D48550" w:rsidR="00952C25" w:rsidRPr="00952C25" w:rsidRDefault="004E6F6A" w:rsidP="005349BB">
            <w:pPr>
              <w:jc w:val="center"/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</w:pPr>
            <w:r w:rsidRPr="004E6F6A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>Celkové hodnotenie</w:t>
            </w:r>
            <w:r w:rsidR="005349BB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 v rámci </w:t>
            </w:r>
            <w:r w:rsidR="000E5762" w:rsidRPr="000E5762">
              <w:rPr>
                <w:rFonts w:ascii="Arial Narrow" w:hAnsi="Arial Narrow"/>
                <w:b/>
                <w:i/>
                <w:color w:val="000000"/>
                <w:sz w:val="20"/>
                <w:szCs w:val="20"/>
              </w:rPr>
              <w:t xml:space="preserve">kategorizovaných rizík </w:t>
            </w:r>
            <w:r w:rsidR="00CE08DB">
              <w:rPr>
                <w:rStyle w:val="Odkaznapoznmkupodiarou"/>
                <w:rFonts w:ascii="Arial Narrow" w:hAnsi="Arial Narrow"/>
                <w:b/>
                <w:i/>
                <w:color w:val="000000"/>
                <w:sz w:val="20"/>
                <w:szCs w:val="20"/>
              </w:rPr>
              <w:footnoteReference w:id="6"/>
            </w:r>
          </w:p>
        </w:tc>
      </w:tr>
      <w:tr w:rsidR="00CE08DB" w:rsidRPr="00B5079A" w14:paraId="0A1CFA31" w14:textId="77777777" w:rsidTr="0010228B">
        <w:trPr>
          <w:gridAfter w:val="1"/>
          <w:trHeight w:val="362"/>
          <w:trPrChange w:id="131" w:author="Autor">
            <w:trPr>
              <w:gridBefore w:val="1"/>
              <w:trHeight w:val="362"/>
            </w:trPr>
          </w:trPrChange>
        </w:trPr>
        <w:tc>
          <w:tcPr>
            <w:tcW w:w="3177" w:type="dxa"/>
            <w:vAlign w:val="center"/>
            <w:hideMark/>
            <w:tcPrChange w:id="132" w:author="Autor">
              <w:tcPr>
                <w:tcW w:w="3262" w:type="dxa"/>
                <w:gridSpan w:val="2"/>
                <w:vAlign w:val="center"/>
                <w:hideMark/>
              </w:tcPr>
            </w:tcPrChange>
          </w:tcPr>
          <w:p w14:paraId="556292E5" w14:textId="77777777" w:rsidR="00CE08DB" w:rsidRPr="00B5079A" w:rsidRDefault="00CE08DB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  <w:hideMark/>
            <w:tcPrChange w:id="133" w:author="Autor">
              <w:tcPr>
                <w:tcW w:w="832" w:type="dxa"/>
                <w:vAlign w:val="center"/>
                <w:hideMark/>
              </w:tcPr>
            </w:tcPrChange>
          </w:tcPr>
          <w:p w14:paraId="41AA3F85" w14:textId="09814F22" w:rsidR="00CE08DB" w:rsidRPr="00B5079A" w:rsidRDefault="00CE08D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34" w:author="Autor">
                <w:pPr/>
              </w:pPrChange>
            </w:pPr>
            <w:del w:id="135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>VO</w:delText>
              </w:r>
            </w:del>
            <w:ins w:id="136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>O</w:t>
              </w:r>
            </w:ins>
          </w:p>
        </w:tc>
        <w:tc>
          <w:tcPr>
            <w:tcW w:w="814" w:type="dxa"/>
            <w:vAlign w:val="center"/>
            <w:tcPrChange w:id="137" w:author="Autor">
              <w:tcPr>
                <w:tcW w:w="833" w:type="dxa"/>
                <w:vAlign w:val="center"/>
              </w:tcPr>
            </w:tcPrChange>
          </w:tcPr>
          <w:p w14:paraId="3B53B379" w14:textId="40C586EB" w:rsidR="00CE08DB" w:rsidRPr="00B5079A" w:rsidRDefault="00CE08D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38" w:author="Autor">
                <w:pPr/>
              </w:pPrChange>
            </w:pPr>
            <w:del w:id="139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>SZ</w:delText>
              </w:r>
            </w:del>
            <w:ins w:id="140" w:author="Autor">
              <w:r w:rsidR="00C23F25">
                <w:rPr>
                  <w:rFonts w:ascii="Arial Narrow" w:hAnsi="Arial Narrow"/>
                  <w:color w:val="000000"/>
                  <w:sz w:val="20"/>
                  <w:szCs w:val="20"/>
                </w:rPr>
                <w:t>R</w:t>
              </w:r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>Z</w:t>
              </w:r>
            </w:ins>
          </w:p>
        </w:tc>
        <w:tc>
          <w:tcPr>
            <w:tcW w:w="814" w:type="dxa"/>
            <w:vAlign w:val="center"/>
            <w:tcPrChange w:id="141" w:author="Autor">
              <w:tcPr>
                <w:tcW w:w="833" w:type="dxa"/>
                <w:vAlign w:val="center"/>
              </w:tcPr>
            </w:tcPrChange>
          </w:tcPr>
          <w:p w14:paraId="151900DA" w14:textId="77777777" w:rsidR="00CE08DB" w:rsidRPr="00B5079A" w:rsidRDefault="00CE08D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42" w:author="Autor">
                <w:pPr/>
              </w:pPrChange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OPR</w:t>
            </w:r>
          </w:p>
        </w:tc>
        <w:tc>
          <w:tcPr>
            <w:tcW w:w="815" w:type="dxa"/>
            <w:vAlign w:val="center"/>
            <w:tcPrChange w:id="143" w:author="Autor">
              <w:tcPr>
                <w:tcW w:w="832" w:type="dxa"/>
                <w:vAlign w:val="center"/>
              </w:tcPr>
            </w:tcPrChange>
          </w:tcPr>
          <w:p w14:paraId="7B426124" w14:textId="77777777" w:rsidR="00CE08DB" w:rsidRPr="00B5079A" w:rsidRDefault="00CE08D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44" w:author="Autor">
                <w:pPr/>
              </w:pPrChange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VYK</w:t>
            </w:r>
          </w:p>
        </w:tc>
        <w:tc>
          <w:tcPr>
            <w:tcW w:w="812" w:type="dxa"/>
            <w:vAlign w:val="center"/>
            <w:tcPrChange w:id="145" w:author="Autor">
              <w:tcPr>
                <w:tcW w:w="833" w:type="dxa"/>
                <w:vAlign w:val="center"/>
              </w:tcPr>
            </w:tcPrChange>
          </w:tcPr>
          <w:p w14:paraId="3C9599E4" w14:textId="77777777" w:rsidR="00CE08DB" w:rsidRPr="00B5079A" w:rsidRDefault="00CE08D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46" w:author="Autor">
                <w:pPr/>
              </w:pPrChange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KONC</w:t>
            </w:r>
          </w:p>
        </w:tc>
        <w:tc>
          <w:tcPr>
            <w:tcW w:w="813" w:type="dxa"/>
            <w:vAlign w:val="center"/>
            <w:tcPrChange w:id="147" w:author="Autor">
              <w:tcPr>
                <w:tcW w:w="833" w:type="dxa"/>
                <w:vAlign w:val="center"/>
              </w:tcPr>
            </w:tcPrChange>
          </w:tcPr>
          <w:p w14:paraId="523D8463" w14:textId="74D5CEB8" w:rsidR="00CE08DB" w:rsidRPr="00B5079A" w:rsidRDefault="00CE08D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48" w:author="Autor">
                <w:pPr/>
              </w:pPrChange>
            </w:pPr>
            <w:del w:id="149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delText>OTH</w:delText>
              </w:r>
            </w:del>
            <w:ins w:id="150" w:author="Autor">
              <w:r w:rsidR="00244B63">
                <w:rPr>
                  <w:rFonts w:ascii="Arial Narrow" w:hAnsi="Arial Narrow"/>
                  <w:color w:val="000000"/>
                  <w:sz w:val="20"/>
                  <w:szCs w:val="20"/>
                </w:rPr>
                <w:t>PRI</w:t>
              </w:r>
            </w:ins>
          </w:p>
        </w:tc>
        <w:tc>
          <w:tcPr>
            <w:tcW w:w="814" w:type="dxa"/>
            <w:vAlign w:val="center"/>
            <w:tcPrChange w:id="151" w:author="Autor">
              <w:tcPr>
                <w:tcW w:w="833" w:type="dxa"/>
                <w:gridSpan w:val="2"/>
                <w:vAlign w:val="center"/>
              </w:tcPr>
            </w:tcPrChange>
          </w:tcPr>
          <w:p w14:paraId="1D0CAB86" w14:textId="77777777" w:rsidR="00CE08DB" w:rsidRPr="00B5079A" w:rsidRDefault="00CE08D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52" w:author="Autor">
                <w:pPr/>
              </w:pPrChange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REP</w:t>
            </w:r>
          </w:p>
        </w:tc>
      </w:tr>
      <w:tr w:rsidR="001B6718" w:rsidRPr="00B5079A" w14:paraId="1047D3F7" w14:textId="77777777" w:rsidTr="0010228B">
        <w:trPr>
          <w:gridAfter w:val="1"/>
          <w:trHeight w:val="362"/>
          <w:trPrChange w:id="153" w:author="Autor">
            <w:trPr>
              <w:gridBefore w:val="1"/>
              <w:trHeight w:val="362"/>
            </w:trPr>
          </w:trPrChange>
        </w:trPr>
        <w:tc>
          <w:tcPr>
            <w:tcW w:w="3177" w:type="dxa"/>
            <w:vAlign w:val="center"/>
            <w:hideMark/>
            <w:tcPrChange w:id="154" w:author="Autor">
              <w:tcPr>
                <w:tcW w:w="3262" w:type="dxa"/>
                <w:gridSpan w:val="2"/>
                <w:vAlign w:val="center"/>
                <w:hideMark/>
              </w:tcPr>
            </w:tcPrChange>
          </w:tcPr>
          <w:p w14:paraId="14B6DA5B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lastRenderedPageBreak/>
              <w:t>Projekty/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Projects</w:t>
            </w:r>
            <w:proofErr w:type="spellEnd"/>
          </w:p>
        </w:tc>
        <w:tc>
          <w:tcPr>
            <w:tcW w:w="813" w:type="dxa"/>
            <w:vAlign w:val="center"/>
            <w:hideMark/>
            <w:tcPrChange w:id="155" w:author="Autor">
              <w:tcPr>
                <w:tcW w:w="832" w:type="dxa"/>
                <w:vAlign w:val="center"/>
                <w:hideMark/>
              </w:tcPr>
            </w:tcPrChange>
          </w:tcPr>
          <w:p w14:paraId="45E3A382" w14:textId="77777777" w:rsidR="001B6718" w:rsidRPr="00B5079A" w:rsidRDefault="001B671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56" w:author="Autor">
                <w:pPr/>
              </w:pPrChange>
            </w:pPr>
          </w:p>
        </w:tc>
        <w:tc>
          <w:tcPr>
            <w:tcW w:w="814" w:type="dxa"/>
            <w:vAlign w:val="center"/>
            <w:tcPrChange w:id="157" w:author="Autor">
              <w:tcPr>
                <w:tcW w:w="833" w:type="dxa"/>
                <w:vAlign w:val="center"/>
              </w:tcPr>
            </w:tcPrChange>
          </w:tcPr>
          <w:p w14:paraId="490492E2" w14:textId="77777777" w:rsidR="001B6718" w:rsidRPr="00B5079A" w:rsidRDefault="001B671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58" w:author="Autor">
                <w:pPr/>
              </w:pPrChange>
            </w:pPr>
          </w:p>
        </w:tc>
        <w:tc>
          <w:tcPr>
            <w:tcW w:w="814" w:type="dxa"/>
            <w:vAlign w:val="center"/>
            <w:tcPrChange w:id="159" w:author="Autor">
              <w:tcPr>
                <w:tcW w:w="833" w:type="dxa"/>
                <w:vAlign w:val="center"/>
              </w:tcPr>
            </w:tcPrChange>
          </w:tcPr>
          <w:p w14:paraId="4F83CE14" w14:textId="77777777" w:rsidR="001B6718" w:rsidRPr="00B5079A" w:rsidRDefault="001B671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60" w:author="Autor">
                <w:pPr/>
              </w:pPrChange>
            </w:pPr>
          </w:p>
        </w:tc>
        <w:tc>
          <w:tcPr>
            <w:tcW w:w="815" w:type="dxa"/>
            <w:vAlign w:val="center"/>
            <w:tcPrChange w:id="161" w:author="Autor">
              <w:tcPr>
                <w:tcW w:w="832" w:type="dxa"/>
                <w:vAlign w:val="center"/>
              </w:tcPr>
            </w:tcPrChange>
          </w:tcPr>
          <w:p w14:paraId="0E85B746" w14:textId="77777777" w:rsidR="001B6718" w:rsidRPr="00B5079A" w:rsidRDefault="001B671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62" w:author="Autor">
                <w:pPr/>
              </w:pPrChange>
            </w:pPr>
          </w:p>
        </w:tc>
        <w:tc>
          <w:tcPr>
            <w:tcW w:w="812" w:type="dxa"/>
            <w:vAlign w:val="center"/>
            <w:tcPrChange w:id="163" w:author="Autor">
              <w:tcPr>
                <w:tcW w:w="833" w:type="dxa"/>
                <w:vAlign w:val="center"/>
              </w:tcPr>
            </w:tcPrChange>
          </w:tcPr>
          <w:p w14:paraId="3AD4C262" w14:textId="77777777" w:rsidR="001B6718" w:rsidRPr="00B5079A" w:rsidRDefault="001B671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64" w:author="Autor">
                <w:pPr/>
              </w:pPrChange>
            </w:pPr>
          </w:p>
        </w:tc>
        <w:tc>
          <w:tcPr>
            <w:tcW w:w="813" w:type="dxa"/>
            <w:vAlign w:val="center"/>
            <w:tcPrChange w:id="165" w:author="Autor">
              <w:tcPr>
                <w:tcW w:w="833" w:type="dxa"/>
                <w:vAlign w:val="center"/>
              </w:tcPr>
            </w:tcPrChange>
          </w:tcPr>
          <w:p w14:paraId="0F320E29" w14:textId="77777777" w:rsidR="001B6718" w:rsidRPr="00B5079A" w:rsidRDefault="001B671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66" w:author="Autor">
                <w:pPr/>
              </w:pPrChange>
            </w:pPr>
          </w:p>
        </w:tc>
        <w:tc>
          <w:tcPr>
            <w:tcW w:w="814" w:type="dxa"/>
            <w:vAlign w:val="center"/>
            <w:tcPrChange w:id="167" w:author="Autor">
              <w:tcPr>
                <w:tcW w:w="833" w:type="dxa"/>
                <w:gridSpan w:val="2"/>
                <w:vAlign w:val="center"/>
              </w:tcPr>
            </w:tcPrChange>
          </w:tcPr>
          <w:p w14:paraId="0E55E53B" w14:textId="77777777" w:rsidR="001B6718" w:rsidRPr="00B5079A" w:rsidRDefault="001B671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68" w:author="Autor">
                <w:pPr/>
              </w:pPrChange>
            </w:pPr>
          </w:p>
        </w:tc>
      </w:tr>
      <w:tr w:rsidR="001B6718" w:rsidRPr="00B5079A" w14:paraId="1215D20E" w14:textId="77777777" w:rsidTr="0010228B">
        <w:trPr>
          <w:gridAfter w:val="1"/>
          <w:trHeight w:val="362"/>
          <w:trPrChange w:id="169" w:author="Autor">
            <w:trPr>
              <w:gridBefore w:val="1"/>
              <w:trHeight w:val="362"/>
            </w:trPr>
          </w:trPrChange>
        </w:trPr>
        <w:tc>
          <w:tcPr>
            <w:tcW w:w="3177" w:type="dxa"/>
            <w:vAlign w:val="center"/>
            <w:hideMark/>
            <w:tcPrChange w:id="170" w:author="Autor">
              <w:tcPr>
                <w:tcW w:w="3262" w:type="dxa"/>
                <w:gridSpan w:val="2"/>
                <w:vAlign w:val="center"/>
                <w:hideMark/>
              </w:tcPr>
            </w:tcPrChange>
          </w:tcPr>
          <w:p w14:paraId="2E9B61CE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Zmluvy/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Contracts</w:t>
            </w:r>
            <w:proofErr w:type="spellEnd"/>
          </w:p>
        </w:tc>
        <w:tc>
          <w:tcPr>
            <w:tcW w:w="813" w:type="dxa"/>
            <w:vAlign w:val="center"/>
            <w:hideMark/>
            <w:tcPrChange w:id="171" w:author="Autor">
              <w:tcPr>
                <w:tcW w:w="832" w:type="dxa"/>
                <w:vAlign w:val="center"/>
                <w:hideMark/>
              </w:tcPr>
            </w:tcPrChange>
          </w:tcPr>
          <w:p w14:paraId="1A03E2B9" w14:textId="77777777" w:rsidR="001B6718" w:rsidRPr="00B5079A" w:rsidRDefault="001B671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72" w:author="Autor">
                <w:pPr/>
              </w:pPrChange>
            </w:pPr>
          </w:p>
        </w:tc>
        <w:tc>
          <w:tcPr>
            <w:tcW w:w="814" w:type="dxa"/>
            <w:vAlign w:val="center"/>
            <w:tcPrChange w:id="173" w:author="Autor">
              <w:tcPr>
                <w:tcW w:w="833" w:type="dxa"/>
                <w:vAlign w:val="center"/>
              </w:tcPr>
            </w:tcPrChange>
          </w:tcPr>
          <w:p w14:paraId="221D803E" w14:textId="77777777" w:rsidR="001B6718" w:rsidRPr="00B5079A" w:rsidRDefault="001B671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74" w:author="Autor">
                <w:pPr/>
              </w:pPrChange>
            </w:pPr>
          </w:p>
        </w:tc>
        <w:tc>
          <w:tcPr>
            <w:tcW w:w="814" w:type="dxa"/>
            <w:vAlign w:val="center"/>
            <w:tcPrChange w:id="175" w:author="Autor">
              <w:tcPr>
                <w:tcW w:w="833" w:type="dxa"/>
                <w:vAlign w:val="center"/>
              </w:tcPr>
            </w:tcPrChange>
          </w:tcPr>
          <w:p w14:paraId="60CD845E" w14:textId="77777777" w:rsidR="001B6718" w:rsidRPr="00B5079A" w:rsidRDefault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76" w:author="Autor">
                <w:pPr/>
              </w:pPrChange>
            </w:pPr>
            <w:ins w:id="177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>N/A</w:t>
              </w:r>
            </w:ins>
          </w:p>
        </w:tc>
        <w:tc>
          <w:tcPr>
            <w:tcW w:w="815" w:type="dxa"/>
            <w:vAlign w:val="center"/>
            <w:tcPrChange w:id="178" w:author="Autor">
              <w:tcPr>
                <w:tcW w:w="832" w:type="dxa"/>
                <w:vAlign w:val="center"/>
              </w:tcPr>
            </w:tcPrChange>
          </w:tcPr>
          <w:p w14:paraId="475BECAE" w14:textId="77777777" w:rsidR="00E3213E" w:rsidRDefault="002F2264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12" w:type="dxa"/>
            <w:vAlign w:val="center"/>
            <w:tcPrChange w:id="179" w:author="Autor">
              <w:tcPr>
                <w:tcW w:w="833" w:type="dxa"/>
                <w:vAlign w:val="center"/>
              </w:tcPr>
            </w:tcPrChange>
          </w:tcPr>
          <w:p w14:paraId="2C93A395" w14:textId="77777777" w:rsidR="00E3213E" w:rsidRDefault="00E3213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  <w:tcPrChange w:id="180" w:author="Autor">
              <w:tcPr>
                <w:tcW w:w="833" w:type="dxa"/>
                <w:vAlign w:val="center"/>
              </w:tcPr>
            </w:tcPrChange>
          </w:tcPr>
          <w:p w14:paraId="36F752D6" w14:textId="77777777" w:rsidR="00E3213E" w:rsidRDefault="002F2264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14" w:type="dxa"/>
            <w:vAlign w:val="center"/>
            <w:tcPrChange w:id="181" w:author="Autor">
              <w:tcPr>
                <w:tcW w:w="833" w:type="dxa"/>
                <w:gridSpan w:val="2"/>
                <w:vAlign w:val="center"/>
              </w:tcPr>
            </w:tcPrChange>
          </w:tcPr>
          <w:p w14:paraId="4931AF10" w14:textId="77777777" w:rsidR="001B6718" w:rsidRPr="00B5079A" w:rsidRDefault="001B671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82" w:author="Autor">
                <w:pPr/>
              </w:pPrChange>
            </w:pPr>
          </w:p>
        </w:tc>
      </w:tr>
      <w:tr w:rsidR="001B6718" w:rsidRPr="00B5079A" w14:paraId="00AE5E4F" w14:textId="77777777" w:rsidTr="0010228B">
        <w:trPr>
          <w:gridAfter w:val="1"/>
          <w:trHeight w:val="362"/>
          <w:trPrChange w:id="183" w:author="Autor">
            <w:trPr>
              <w:gridBefore w:val="1"/>
              <w:trHeight w:val="362"/>
            </w:trPr>
          </w:trPrChange>
        </w:trPr>
        <w:tc>
          <w:tcPr>
            <w:tcW w:w="3177" w:type="dxa"/>
            <w:vAlign w:val="center"/>
            <w:hideMark/>
            <w:tcPrChange w:id="184" w:author="Autor">
              <w:tcPr>
                <w:tcW w:w="3262" w:type="dxa"/>
                <w:gridSpan w:val="2"/>
                <w:vAlign w:val="center"/>
                <w:hideMark/>
              </w:tcPr>
            </w:tcPrChange>
          </w:tcPr>
          <w:p w14:paraId="6A28235F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Prijímatelia/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Benefiaciaries</w:t>
            </w:r>
            <w:proofErr w:type="spellEnd"/>
          </w:p>
        </w:tc>
        <w:tc>
          <w:tcPr>
            <w:tcW w:w="813" w:type="dxa"/>
            <w:vAlign w:val="center"/>
            <w:hideMark/>
            <w:tcPrChange w:id="185" w:author="Autor">
              <w:tcPr>
                <w:tcW w:w="832" w:type="dxa"/>
                <w:vAlign w:val="center"/>
                <w:hideMark/>
              </w:tcPr>
            </w:tcPrChange>
          </w:tcPr>
          <w:p w14:paraId="20E1EDDF" w14:textId="77777777" w:rsidR="001B6718" w:rsidRPr="00B5079A" w:rsidRDefault="001B671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86" w:author="Autor">
                <w:pPr/>
              </w:pPrChange>
            </w:pPr>
          </w:p>
        </w:tc>
        <w:tc>
          <w:tcPr>
            <w:tcW w:w="814" w:type="dxa"/>
            <w:vAlign w:val="center"/>
            <w:tcPrChange w:id="187" w:author="Autor">
              <w:tcPr>
                <w:tcW w:w="833" w:type="dxa"/>
                <w:vAlign w:val="center"/>
              </w:tcPr>
            </w:tcPrChange>
          </w:tcPr>
          <w:p w14:paraId="166F4F3E" w14:textId="77777777" w:rsidR="001B6718" w:rsidRPr="00B5079A" w:rsidRDefault="001B671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88" w:author="Autor">
                <w:pPr/>
              </w:pPrChange>
            </w:pPr>
          </w:p>
        </w:tc>
        <w:tc>
          <w:tcPr>
            <w:tcW w:w="814" w:type="dxa"/>
            <w:vAlign w:val="center"/>
            <w:tcPrChange w:id="189" w:author="Autor">
              <w:tcPr>
                <w:tcW w:w="833" w:type="dxa"/>
                <w:vAlign w:val="center"/>
              </w:tcPr>
            </w:tcPrChange>
          </w:tcPr>
          <w:p w14:paraId="473FBF16" w14:textId="77777777" w:rsidR="001B6718" w:rsidRPr="00B5079A" w:rsidRDefault="001B671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90" w:author="Autor">
                <w:pPr/>
              </w:pPrChange>
            </w:pPr>
          </w:p>
        </w:tc>
        <w:tc>
          <w:tcPr>
            <w:tcW w:w="815" w:type="dxa"/>
            <w:vAlign w:val="center"/>
            <w:tcPrChange w:id="191" w:author="Autor">
              <w:tcPr>
                <w:tcW w:w="832" w:type="dxa"/>
                <w:vAlign w:val="center"/>
              </w:tcPr>
            </w:tcPrChange>
          </w:tcPr>
          <w:p w14:paraId="7392865B" w14:textId="77777777" w:rsidR="001B6718" w:rsidRPr="00B5079A" w:rsidRDefault="001B671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92" w:author="Autor">
                <w:pPr/>
              </w:pPrChange>
            </w:pPr>
          </w:p>
        </w:tc>
        <w:tc>
          <w:tcPr>
            <w:tcW w:w="812" w:type="dxa"/>
            <w:vAlign w:val="center"/>
            <w:tcPrChange w:id="193" w:author="Autor">
              <w:tcPr>
                <w:tcW w:w="833" w:type="dxa"/>
                <w:vAlign w:val="center"/>
              </w:tcPr>
            </w:tcPrChange>
          </w:tcPr>
          <w:p w14:paraId="57394951" w14:textId="77777777" w:rsidR="001B6718" w:rsidRPr="00B5079A" w:rsidRDefault="001B671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94" w:author="Autor">
                <w:pPr/>
              </w:pPrChange>
            </w:pPr>
          </w:p>
        </w:tc>
        <w:tc>
          <w:tcPr>
            <w:tcW w:w="813" w:type="dxa"/>
            <w:vAlign w:val="center"/>
            <w:tcPrChange w:id="195" w:author="Autor">
              <w:tcPr>
                <w:tcW w:w="833" w:type="dxa"/>
                <w:vAlign w:val="center"/>
              </w:tcPr>
            </w:tcPrChange>
          </w:tcPr>
          <w:p w14:paraId="4BBE96CB" w14:textId="77777777" w:rsidR="001B6718" w:rsidRPr="00B5079A" w:rsidRDefault="001B671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96" w:author="Autor">
                <w:pPr/>
              </w:pPrChange>
            </w:pPr>
          </w:p>
        </w:tc>
        <w:tc>
          <w:tcPr>
            <w:tcW w:w="814" w:type="dxa"/>
            <w:vAlign w:val="center"/>
            <w:tcPrChange w:id="197" w:author="Autor">
              <w:tcPr>
                <w:tcW w:w="833" w:type="dxa"/>
                <w:gridSpan w:val="2"/>
                <w:vAlign w:val="center"/>
              </w:tcPr>
            </w:tcPrChange>
          </w:tcPr>
          <w:p w14:paraId="69ABD8F0" w14:textId="77777777" w:rsidR="001B6718" w:rsidRPr="00B5079A" w:rsidRDefault="001B6718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  <w:pPrChange w:id="198" w:author="Autor">
                <w:pPr/>
              </w:pPrChange>
            </w:pPr>
          </w:p>
        </w:tc>
      </w:tr>
      <w:tr w:rsidR="001B6718" w:rsidRPr="00B5079A" w14:paraId="15C516A7" w14:textId="77777777" w:rsidTr="0010228B">
        <w:trPr>
          <w:gridAfter w:val="1"/>
          <w:trHeight w:val="362"/>
          <w:trPrChange w:id="199" w:author="Autor">
            <w:trPr>
              <w:gridBefore w:val="1"/>
              <w:trHeight w:val="362"/>
            </w:trPr>
          </w:trPrChange>
        </w:trPr>
        <w:tc>
          <w:tcPr>
            <w:tcW w:w="3177" w:type="dxa"/>
            <w:vAlign w:val="center"/>
            <w:hideMark/>
            <w:tcPrChange w:id="200" w:author="Autor">
              <w:tcPr>
                <w:tcW w:w="3262" w:type="dxa"/>
                <w:gridSpan w:val="2"/>
                <w:vAlign w:val="center"/>
                <w:hideMark/>
              </w:tcPr>
            </w:tcPrChange>
          </w:tcPr>
          <w:p w14:paraId="3C64BE7D" w14:textId="77777777" w:rsidR="001B6718" w:rsidRPr="00B5079A" w:rsidRDefault="001B6718" w:rsidP="005349B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Dodávatelia/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szCs w:val="20"/>
              </w:rPr>
              <w:t>Contractors</w:t>
            </w:r>
            <w:proofErr w:type="spellEnd"/>
          </w:p>
        </w:tc>
        <w:tc>
          <w:tcPr>
            <w:tcW w:w="813" w:type="dxa"/>
            <w:vAlign w:val="center"/>
            <w:hideMark/>
            <w:tcPrChange w:id="201" w:author="Autor">
              <w:tcPr>
                <w:tcW w:w="832" w:type="dxa"/>
                <w:vAlign w:val="center"/>
                <w:hideMark/>
              </w:tcPr>
            </w:tcPrChange>
          </w:tcPr>
          <w:p w14:paraId="7FEC8751" w14:textId="77777777" w:rsidR="00E3213E" w:rsidRDefault="00E3213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  <w:tcPrChange w:id="202" w:author="Autor">
              <w:tcPr>
                <w:tcW w:w="833" w:type="dxa"/>
                <w:vAlign w:val="center"/>
              </w:tcPr>
            </w:tcPrChange>
          </w:tcPr>
          <w:p w14:paraId="301025CA" w14:textId="77777777" w:rsidR="00E3213E" w:rsidRDefault="00E3213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  <w:tcPrChange w:id="203" w:author="Autor">
              <w:tcPr>
                <w:tcW w:w="833" w:type="dxa"/>
                <w:vAlign w:val="center"/>
              </w:tcPr>
            </w:tcPrChange>
          </w:tcPr>
          <w:p w14:paraId="7686777E" w14:textId="77777777" w:rsidR="00E3213E" w:rsidRDefault="008C73F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ins w:id="204" w:author="Autor">
              <w:r>
                <w:rPr>
                  <w:rFonts w:ascii="Arial Narrow" w:hAnsi="Arial Narrow"/>
                  <w:color w:val="000000"/>
                  <w:sz w:val="20"/>
                  <w:szCs w:val="20"/>
                </w:rPr>
                <w:t>N/A</w:t>
              </w:r>
            </w:ins>
          </w:p>
        </w:tc>
        <w:tc>
          <w:tcPr>
            <w:tcW w:w="815" w:type="dxa"/>
            <w:vAlign w:val="center"/>
            <w:tcPrChange w:id="205" w:author="Autor">
              <w:tcPr>
                <w:tcW w:w="832" w:type="dxa"/>
                <w:vAlign w:val="center"/>
              </w:tcPr>
            </w:tcPrChange>
          </w:tcPr>
          <w:p w14:paraId="1FA3170F" w14:textId="77777777" w:rsidR="00E3213E" w:rsidRDefault="002F2264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12" w:type="dxa"/>
            <w:vAlign w:val="center"/>
            <w:tcPrChange w:id="206" w:author="Autor">
              <w:tcPr>
                <w:tcW w:w="833" w:type="dxa"/>
                <w:vAlign w:val="center"/>
              </w:tcPr>
            </w:tcPrChange>
          </w:tcPr>
          <w:p w14:paraId="4EB85EB5" w14:textId="77777777" w:rsidR="00E3213E" w:rsidRDefault="00E3213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813" w:type="dxa"/>
            <w:vAlign w:val="center"/>
            <w:tcPrChange w:id="207" w:author="Autor">
              <w:tcPr>
                <w:tcW w:w="833" w:type="dxa"/>
                <w:vAlign w:val="center"/>
              </w:tcPr>
            </w:tcPrChange>
          </w:tcPr>
          <w:p w14:paraId="121631CE" w14:textId="77777777" w:rsidR="00E3213E" w:rsidRDefault="002F2264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N/A</w:t>
            </w:r>
          </w:p>
        </w:tc>
        <w:tc>
          <w:tcPr>
            <w:tcW w:w="814" w:type="dxa"/>
            <w:vAlign w:val="center"/>
            <w:tcPrChange w:id="208" w:author="Autor">
              <w:tcPr>
                <w:tcW w:w="833" w:type="dxa"/>
                <w:gridSpan w:val="2"/>
                <w:vAlign w:val="center"/>
              </w:tcPr>
            </w:tcPrChange>
          </w:tcPr>
          <w:p w14:paraId="78815C76" w14:textId="77777777" w:rsidR="00E3213E" w:rsidRDefault="00E3213E" w:rsidP="008C73F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</w:tbl>
    <w:p w14:paraId="23C9EF5A" w14:textId="33702E07" w:rsidR="00FB5DE7" w:rsidRDefault="00FB5DE7" w:rsidP="00D30ABD"/>
    <w:p w14:paraId="71A298B5" w14:textId="27B68EC5" w:rsidR="0010228B" w:rsidRDefault="0010228B" w:rsidP="00D30ABD"/>
    <w:p w14:paraId="218FEF30" w14:textId="77777777" w:rsidR="0010228B" w:rsidRDefault="0010228B" w:rsidP="00D30ABD"/>
    <w:tbl>
      <w:tblPr>
        <w:tblW w:w="894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209" w:author="Autor">
          <w:tblPr>
            <w:tblW w:w="9091" w:type="dxa"/>
            <w:tblInd w:w="55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864"/>
        <w:gridCol w:w="823"/>
        <w:gridCol w:w="4318"/>
        <w:gridCol w:w="561"/>
        <w:gridCol w:w="559"/>
        <w:gridCol w:w="700"/>
        <w:gridCol w:w="1119"/>
        <w:tblGridChange w:id="210">
          <w:tblGrid>
            <w:gridCol w:w="75"/>
            <w:gridCol w:w="789"/>
            <w:gridCol w:w="83"/>
            <w:gridCol w:w="839"/>
            <w:gridCol w:w="4219"/>
            <w:gridCol w:w="174"/>
            <w:gridCol w:w="387"/>
            <w:gridCol w:w="183"/>
            <w:gridCol w:w="376"/>
            <w:gridCol w:w="191"/>
            <w:gridCol w:w="509"/>
            <w:gridCol w:w="203"/>
            <w:gridCol w:w="916"/>
            <w:gridCol w:w="222"/>
          </w:tblGrid>
        </w:tblGridChange>
      </w:tblGrid>
      <w:tr w:rsidR="0010228B" w:rsidRPr="00B5079A" w14:paraId="3430CC68" w14:textId="77777777" w:rsidTr="00EB661A">
        <w:trPr>
          <w:trHeight w:val="330"/>
          <w:trPrChange w:id="211" w:author="Autor">
            <w:trPr>
              <w:gridBefore w:val="1"/>
              <w:trHeight w:val="330"/>
            </w:trPr>
          </w:trPrChange>
        </w:trPr>
        <w:tc>
          <w:tcPr>
            <w:tcW w:w="8944" w:type="dxa"/>
            <w:gridSpan w:val="7"/>
            <w:shd w:val="clear" w:color="auto" w:fill="5F497A" w:themeFill="accent4" w:themeFillShade="BF"/>
            <w:vAlign w:val="center"/>
            <w:hideMark/>
            <w:tcPrChange w:id="212" w:author="Autor">
              <w:tcPr>
                <w:tcW w:w="9091" w:type="dxa"/>
                <w:gridSpan w:val="13"/>
                <w:shd w:val="clear" w:color="auto" w:fill="5F497A" w:themeFill="accent4" w:themeFillShade="BF"/>
                <w:vAlign w:val="center"/>
                <w:hideMark/>
              </w:tcPr>
            </w:tcPrChange>
          </w:tcPr>
          <w:p w14:paraId="468D422F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Kvalitatívne overenie rizikových oblastí</w:t>
            </w:r>
          </w:p>
        </w:tc>
      </w:tr>
      <w:tr w:rsidR="0010228B" w:rsidRPr="00B5079A" w14:paraId="399CD498" w14:textId="77777777" w:rsidTr="00EB661A">
        <w:trPr>
          <w:trHeight w:val="330"/>
        </w:trPr>
        <w:tc>
          <w:tcPr>
            <w:tcW w:w="864" w:type="dxa"/>
            <w:shd w:val="clear" w:color="auto" w:fill="5F497A" w:themeFill="accent4" w:themeFillShade="BF"/>
            <w:vAlign w:val="center"/>
            <w:hideMark/>
          </w:tcPr>
          <w:p w14:paraId="4F1E889F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P. č.</w:t>
            </w:r>
          </w:p>
        </w:tc>
        <w:tc>
          <w:tcPr>
            <w:tcW w:w="5141" w:type="dxa"/>
            <w:gridSpan w:val="2"/>
            <w:shd w:val="clear" w:color="auto" w:fill="5F497A" w:themeFill="accent4" w:themeFillShade="BF"/>
            <w:vAlign w:val="center"/>
            <w:hideMark/>
          </w:tcPr>
          <w:p w14:paraId="616C299B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Kontrolné otázky</w:t>
            </w:r>
          </w:p>
        </w:tc>
        <w:tc>
          <w:tcPr>
            <w:tcW w:w="561" w:type="dxa"/>
            <w:shd w:val="clear" w:color="auto" w:fill="5F497A" w:themeFill="accent4" w:themeFillShade="BF"/>
            <w:vAlign w:val="center"/>
            <w:hideMark/>
          </w:tcPr>
          <w:p w14:paraId="0D850417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áno</w:t>
            </w:r>
          </w:p>
        </w:tc>
        <w:tc>
          <w:tcPr>
            <w:tcW w:w="559" w:type="dxa"/>
            <w:shd w:val="clear" w:color="auto" w:fill="5F497A" w:themeFill="accent4" w:themeFillShade="BF"/>
            <w:vAlign w:val="center"/>
            <w:hideMark/>
          </w:tcPr>
          <w:p w14:paraId="42FAA598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nie</w:t>
            </w:r>
          </w:p>
        </w:tc>
        <w:tc>
          <w:tcPr>
            <w:tcW w:w="700" w:type="dxa"/>
            <w:shd w:val="clear" w:color="auto" w:fill="5F497A" w:themeFill="accent4" w:themeFillShade="BF"/>
            <w:vAlign w:val="center"/>
            <w:hideMark/>
          </w:tcPr>
          <w:p w14:paraId="24AF9DC0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netýka sa</w:t>
            </w:r>
          </w:p>
        </w:tc>
        <w:tc>
          <w:tcPr>
            <w:tcW w:w="1119" w:type="dxa"/>
            <w:shd w:val="clear" w:color="auto" w:fill="5F497A" w:themeFill="accent4" w:themeFillShade="BF"/>
            <w:vAlign w:val="center"/>
            <w:hideMark/>
          </w:tcPr>
          <w:p w14:paraId="004386F3" w14:textId="77777777" w:rsidR="0010228B" w:rsidRPr="00B5079A" w:rsidRDefault="0010228B" w:rsidP="00EB661A">
            <w:pPr>
              <w:jc w:val="center"/>
              <w:rPr>
                <w:rFonts w:ascii="Arial Narrow" w:hAnsi="Arial Narrow"/>
                <w:b/>
                <w:bCs/>
                <w:color w:val="FFFFFF"/>
              </w:rPr>
            </w:pPr>
            <w:r w:rsidRPr="00B5079A">
              <w:rPr>
                <w:rFonts w:ascii="Arial Narrow" w:hAnsi="Arial Narrow"/>
                <w:b/>
                <w:bCs/>
                <w:color w:val="FFFFFF"/>
                <w:sz w:val="22"/>
                <w:szCs w:val="22"/>
              </w:rPr>
              <w:t>Poznámka</w:t>
            </w:r>
          </w:p>
        </w:tc>
      </w:tr>
      <w:tr w:rsidR="0010228B" w14:paraId="1AFB405F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5094AD87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72D1E1E4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Obstarávanie/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Procurement</w:t>
            </w:r>
            <w:proofErr w:type="spellEnd"/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78D3DD76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72E3FEF6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2FB91064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69B68AE4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5BF9CF0E" w14:textId="77777777" w:rsidTr="00EB661A">
        <w:trPr>
          <w:trHeight w:val="300"/>
          <w:trPrChange w:id="213" w:author="Autor">
            <w:trPr>
              <w:gridBefore w:val="1"/>
              <w:trHeight w:val="300"/>
            </w:trPr>
          </w:trPrChange>
        </w:trPr>
        <w:tc>
          <w:tcPr>
            <w:tcW w:w="864" w:type="dxa"/>
            <w:vAlign w:val="center"/>
            <w:hideMark/>
            <w:tcPrChange w:id="214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33E1336F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5141" w:type="dxa"/>
            <w:gridSpan w:val="2"/>
            <w:vAlign w:val="center"/>
            <w:hideMark/>
            <w:tcPrChange w:id="215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617F08A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  <w:tcPrChange w:id="216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617B0A7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21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84E3CDE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218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7C81FA38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219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216933ED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4D34C79F" w14:textId="77777777" w:rsidTr="00EB661A">
        <w:trPr>
          <w:trHeight w:val="300"/>
          <w:trPrChange w:id="220" w:author="Autor">
            <w:trPr>
              <w:gridBefore w:val="1"/>
              <w:trHeight w:val="300"/>
            </w:trPr>
          </w:trPrChange>
        </w:trPr>
        <w:tc>
          <w:tcPr>
            <w:tcW w:w="864" w:type="dxa"/>
            <w:vAlign w:val="center"/>
            <w:hideMark/>
            <w:tcPrChange w:id="221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198942A0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5141" w:type="dxa"/>
            <w:gridSpan w:val="2"/>
            <w:vAlign w:val="center"/>
            <w:hideMark/>
            <w:tcPrChange w:id="222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41CDB53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  <w:tcPrChange w:id="223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0BAEB915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22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8FF1EE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225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7E50D68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226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7E423694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2B0A5392" w14:textId="77777777" w:rsidTr="00EB661A">
        <w:trPr>
          <w:trHeight w:val="510"/>
          <w:trPrChange w:id="227" w:author="Autor">
            <w:trPr>
              <w:gridBefore w:val="1"/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228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7CDB0257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5141" w:type="dxa"/>
            <w:gridSpan w:val="2"/>
            <w:vAlign w:val="center"/>
            <w:hideMark/>
            <w:tcPrChange w:id="229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78F5ACC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  <w:tcPrChange w:id="230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03F3359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23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45B210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232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570F784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233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0785974F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7E6BF05E" w14:textId="77777777" w:rsidTr="00EB661A">
        <w:trPr>
          <w:trHeight w:val="510"/>
          <w:trPrChange w:id="234" w:author="Autor">
            <w:trPr>
              <w:gridBefore w:val="1"/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235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4634BF69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5141" w:type="dxa"/>
            <w:gridSpan w:val="2"/>
            <w:vAlign w:val="center"/>
            <w:hideMark/>
            <w:tcPrChange w:id="236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70A001E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  <w:tcPrChange w:id="237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4575BDD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23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1004FC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239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1402208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240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30A67F3C" w14:textId="77777777" w:rsidR="0010228B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14:paraId="14A6C239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0DF1429C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7B9502E8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Riadenie zmlúv/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Contract</w:t>
            </w:r>
            <w:proofErr w:type="spellEnd"/>
            <w:r w:rsidRPr="005C74B8">
              <w:rPr>
                <w:b/>
                <w:bCs/>
                <w:color w:val="000000"/>
                <w:sz w:val="22"/>
                <w:szCs w:val="22"/>
              </w:rPr>
              <w:t xml:space="preserve"> Management</w:t>
            </w:r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1E9D6CE1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1866AB1D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35BF33EE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0337F460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323525BC" w14:textId="77777777" w:rsidTr="00EB661A">
        <w:trPr>
          <w:trHeight w:val="300"/>
          <w:trPrChange w:id="241" w:author="Autor">
            <w:trPr>
              <w:gridBefore w:val="1"/>
              <w:trHeight w:val="300"/>
            </w:trPr>
          </w:trPrChange>
        </w:trPr>
        <w:tc>
          <w:tcPr>
            <w:tcW w:w="864" w:type="dxa"/>
            <w:vAlign w:val="center"/>
            <w:hideMark/>
            <w:tcPrChange w:id="242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5C75B2CA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5141" w:type="dxa"/>
            <w:gridSpan w:val="2"/>
            <w:vAlign w:val="center"/>
            <w:hideMark/>
            <w:tcPrChange w:id="243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2A58D51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  <w:tcPrChange w:id="244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2CF28CF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24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015FA5A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246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163231C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247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1EAB71B0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3A32556C" w14:textId="77777777" w:rsidTr="00EB661A">
        <w:trPr>
          <w:trHeight w:val="300"/>
          <w:trPrChange w:id="248" w:author="Autor">
            <w:trPr>
              <w:gridBefore w:val="1"/>
              <w:trHeight w:val="300"/>
            </w:trPr>
          </w:trPrChange>
        </w:trPr>
        <w:tc>
          <w:tcPr>
            <w:tcW w:w="864" w:type="dxa"/>
            <w:vAlign w:val="center"/>
            <w:hideMark/>
            <w:tcPrChange w:id="249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3BF56B00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5141" w:type="dxa"/>
            <w:gridSpan w:val="2"/>
            <w:vAlign w:val="center"/>
            <w:hideMark/>
            <w:tcPrChange w:id="250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5116A05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  <w:tcPrChange w:id="251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6C11EC1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25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69A267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253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62C15DA5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254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2F325D4E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3F1226CA" w14:textId="77777777" w:rsidTr="00EB661A">
        <w:trPr>
          <w:trHeight w:val="510"/>
          <w:trPrChange w:id="255" w:author="Autor">
            <w:trPr>
              <w:gridBefore w:val="1"/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256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3803F324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5141" w:type="dxa"/>
            <w:gridSpan w:val="2"/>
            <w:vAlign w:val="center"/>
            <w:hideMark/>
            <w:tcPrChange w:id="257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0A937CEE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  <w:tcPrChange w:id="258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572C699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25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DDA8E8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260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2499D8D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261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3D213C46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16B01C74" w14:textId="77777777" w:rsidTr="00EB661A">
        <w:trPr>
          <w:trHeight w:val="510"/>
          <w:trPrChange w:id="262" w:author="Autor">
            <w:trPr>
              <w:gridBefore w:val="1"/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263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3666F9A9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5141" w:type="dxa"/>
            <w:gridSpan w:val="2"/>
            <w:vAlign w:val="center"/>
            <w:hideMark/>
            <w:tcPrChange w:id="264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27849FEA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  <w:tcPrChange w:id="265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25F78D7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26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24FB676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267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5BB9907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268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78E8D13D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Ak bolo potrebné prijať opatrenia popíšte aký bol dopad realizovaných opatrení a prípadné ďalšie </w:t>
            </w:r>
            <w:r>
              <w:rPr>
                <w:i/>
                <w:color w:val="000000"/>
                <w:sz w:val="20"/>
                <w:szCs w:val="20"/>
              </w:rPr>
              <w:lastRenderedPageBreak/>
              <w:t>realizované kroky</w:t>
            </w:r>
          </w:p>
        </w:tc>
      </w:tr>
      <w:tr w:rsidR="0010228B" w14:paraId="0CA3B48D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7D405B63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28FEEF95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O</w:t>
            </w:r>
            <w:r w:rsidRPr="005526A3">
              <w:rPr>
                <w:b/>
                <w:bCs/>
                <w:color w:val="000000"/>
                <w:sz w:val="22"/>
                <w:szCs w:val="22"/>
              </w:rPr>
              <w:t>právnenosť</w:t>
            </w:r>
            <w:r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Eligibility</w:t>
            </w:r>
            <w:proofErr w:type="spellEnd"/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573A0277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677D792D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539EAD68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096F4481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0D42F0DC" w14:textId="77777777" w:rsidTr="00EB661A">
        <w:trPr>
          <w:trHeight w:val="300"/>
          <w:trPrChange w:id="269" w:author="Autor">
            <w:trPr>
              <w:gridBefore w:val="1"/>
              <w:trHeight w:val="300"/>
            </w:trPr>
          </w:trPrChange>
        </w:trPr>
        <w:tc>
          <w:tcPr>
            <w:tcW w:w="864" w:type="dxa"/>
            <w:vAlign w:val="center"/>
            <w:hideMark/>
            <w:tcPrChange w:id="270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7F5234B9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5141" w:type="dxa"/>
            <w:gridSpan w:val="2"/>
            <w:vAlign w:val="center"/>
            <w:hideMark/>
            <w:tcPrChange w:id="271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0FBDA38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  <w:tcPrChange w:id="272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79384C4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27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FD3743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274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6E1E712A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275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20E85CF5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36A97F6E" w14:textId="77777777" w:rsidTr="00EB661A">
        <w:trPr>
          <w:trHeight w:val="300"/>
          <w:trPrChange w:id="276" w:author="Autor">
            <w:trPr>
              <w:gridBefore w:val="1"/>
              <w:trHeight w:val="300"/>
            </w:trPr>
          </w:trPrChange>
        </w:trPr>
        <w:tc>
          <w:tcPr>
            <w:tcW w:w="864" w:type="dxa"/>
            <w:vAlign w:val="center"/>
            <w:hideMark/>
            <w:tcPrChange w:id="277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5C1ED0D5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5141" w:type="dxa"/>
            <w:gridSpan w:val="2"/>
            <w:vAlign w:val="center"/>
            <w:hideMark/>
            <w:tcPrChange w:id="278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253E5BF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  <w:tcPrChange w:id="279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645ACB6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28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A39080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281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48F4D7F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282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740D20A0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077E42E8" w14:textId="77777777" w:rsidTr="00EB661A">
        <w:trPr>
          <w:trHeight w:val="510"/>
          <w:trPrChange w:id="283" w:author="Autor">
            <w:trPr>
              <w:gridBefore w:val="1"/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284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1F8A689E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5141" w:type="dxa"/>
            <w:gridSpan w:val="2"/>
            <w:vAlign w:val="center"/>
            <w:hideMark/>
            <w:tcPrChange w:id="285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1BDC3E15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  <w:tcPrChange w:id="286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6B46667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28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6D513C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288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3765B15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289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5351E2FF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31A4CE2F" w14:textId="77777777" w:rsidTr="00EB661A">
        <w:trPr>
          <w:trHeight w:val="510"/>
          <w:trPrChange w:id="290" w:author="Autor">
            <w:trPr>
              <w:gridBefore w:val="1"/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291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11D971D6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</w:t>
            </w:r>
          </w:p>
        </w:tc>
        <w:tc>
          <w:tcPr>
            <w:tcW w:w="5141" w:type="dxa"/>
            <w:gridSpan w:val="2"/>
            <w:vAlign w:val="center"/>
            <w:hideMark/>
            <w:tcPrChange w:id="292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5DF0D10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  <w:tcPrChange w:id="293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7A8F8215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29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E7E549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295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7F801385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296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6F79E075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14:paraId="572EC0A1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1A86A749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3ACC5690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Výkon/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Performance</w:t>
            </w:r>
            <w:proofErr w:type="spellEnd"/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4C21B13F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43999D0C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772AA30F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39BE5E27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4D55C390" w14:textId="77777777" w:rsidTr="00EB661A">
        <w:trPr>
          <w:trHeight w:val="300"/>
          <w:trPrChange w:id="297" w:author="Autor">
            <w:trPr>
              <w:gridBefore w:val="1"/>
              <w:trHeight w:val="300"/>
            </w:trPr>
          </w:trPrChange>
        </w:trPr>
        <w:tc>
          <w:tcPr>
            <w:tcW w:w="864" w:type="dxa"/>
            <w:vAlign w:val="center"/>
            <w:hideMark/>
            <w:tcPrChange w:id="298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37A0BEC0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5141" w:type="dxa"/>
            <w:gridSpan w:val="2"/>
            <w:vAlign w:val="center"/>
            <w:hideMark/>
            <w:tcPrChange w:id="299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2CC2928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  <w:tcPrChange w:id="300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3F7D446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30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3B4FB3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302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1115DC0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303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0EA79041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79E5CA24" w14:textId="77777777" w:rsidTr="00EB661A">
        <w:trPr>
          <w:trHeight w:val="300"/>
          <w:trPrChange w:id="304" w:author="Autor">
            <w:trPr>
              <w:gridBefore w:val="1"/>
              <w:trHeight w:val="300"/>
            </w:trPr>
          </w:trPrChange>
        </w:trPr>
        <w:tc>
          <w:tcPr>
            <w:tcW w:w="864" w:type="dxa"/>
            <w:vAlign w:val="center"/>
            <w:hideMark/>
            <w:tcPrChange w:id="305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6E3C3CC2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5141" w:type="dxa"/>
            <w:gridSpan w:val="2"/>
            <w:vAlign w:val="center"/>
            <w:hideMark/>
            <w:tcPrChange w:id="306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17F3C95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  <w:tcPrChange w:id="307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7E7F4FE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30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528B66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309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35EA0F2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310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6F53B8CF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66150125" w14:textId="77777777" w:rsidTr="00EB661A">
        <w:trPr>
          <w:trHeight w:val="510"/>
          <w:trPrChange w:id="311" w:author="Autor">
            <w:trPr>
              <w:gridBefore w:val="1"/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312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7F88CB79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5141" w:type="dxa"/>
            <w:gridSpan w:val="2"/>
            <w:vAlign w:val="center"/>
            <w:hideMark/>
            <w:tcPrChange w:id="313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3DF2DFA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  <w:tcPrChange w:id="314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297B363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31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6DC351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316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78EECF3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317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7C911D11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21DFEFEF" w14:textId="77777777" w:rsidTr="00EB661A">
        <w:trPr>
          <w:trHeight w:val="510"/>
          <w:trPrChange w:id="318" w:author="Autor">
            <w:trPr>
              <w:gridBefore w:val="1"/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319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4ED9DEE7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5141" w:type="dxa"/>
            <w:gridSpan w:val="2"/>
            <w:vAlign w:val="center"/>
            <w:hideMark/>
            <w:tcPrChange w:id="320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1749246E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  <w:tcPrChange w:id="321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6C0741A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32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6D6DF47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323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2E48429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324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252F47BD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14:paraId="64D2D19D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2704683C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6F1F996A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Riziková kategória Koncentrácia/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Concentration</w:t>
            </w:r>
            <w:proofErr w:type="spellEnd"/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2A4D6C9F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774CE600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5C2090D3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6860CE2F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6D75644D" w14:textId="77777777" w:rsidTr="00EB661A">
        <w:trPr>
          <w:trHeight w:val="300"/>
          <w:trPrChange w:id="325" w:author="Autor">
            <w:trPr>
              <w:gridBefore w:val="1"/>
              <w:trHeight w:val="300"/>
            </w:trPr>
          </w:trPrChange>
        </w:trPr>
        <w:tc>
          <w:tcPr>
            <w:tcW w:w="864" w:type="dxa"/>
            <w:vAlign w:val="center"/>
            <w:hideMark/>
            <w:tcPrChange w:id="326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06C06D7F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5141" w:type="dxa"/>
            <w:gridSpan w:val="2"/>
            <w:vAlign w:val="center"/>
            <w:hideMark/>
            <w:tcPrChange w:id="327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1F35657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  <w:tcPrChange w:id="328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5E829F9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32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5431F68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330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1BCC084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331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7D66D7E5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 S akým výsledkom?</w:t>
            </w:r>
          </w:p>
        </w:tc>
      </w:tr>
      <w:tr w:rsidR="0010228B" w14:paraId="09634C0F" w14:textId="77777777" w:rsidTr="00EB661A">
        <w:trPr>
          <w:trHeight w:val="300"/>
          <w:trPrChange w:id="332" w:author="Autor">
            <w:trPr>
              <w:gridBefore w:val="1"/>
              <w:trHeight w:val="300"/>
            </w:trPr>
          </w:trPrChange>
        </w:trPr>
        <w:tc>
          <w:tcPr>
            <w:tcW w:w="864" w:type="dxa"/>
            <w:vAlign w:val="center"/>
            <w:hideMark/>
            <w:tcPrChange w:id="333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4B95BE68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5141" w:type="dxa"/>
            <w:gridSpan w:val="2"/>
            <w:vAlign w:val="center"/>
            <w:hideMark/>
            <w:tcPrChange w:id="334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4AB66CEE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  <w:tcPrChange w:id="335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537DB56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33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8A64E6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337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3F1A682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338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731BB7B3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4A1F96BB" w14:textId="77777777" w:rsidTr="00EB661A">
        <w:trPr>
          <w:trHeight w:val="510"/>
          <w:trPrChange w:id="339" w:author="Autor">
            <w:trPr>
              <w:gridBefore w:val="1"/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340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4169A302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5141" w:type="dxa"/>
            <w:gridSpan w:val="2"/>
            <w:vAlign w:val="center"/>
            <w:hideMark/>
            <w:tcPrChange w:id="341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0C9F491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  <w:tcPrChange w:id="342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55C498A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343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7221249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344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7C84D01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345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0E2F5D6B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0AA7B4E9" w14:textId="77777777" w:rsidTr="00EB661A">
        <w:trPr>
          <w:trHeight w:val="510"/>
          <w:trPrChange w:id="346" w:author="Autor">
            <w:trPr>
              <w:gridBefore w:val="1"/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347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38E65B00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5141" w:type="dxa"/>
            <w:gridSpan w:val="2"/>
            <w:vAlign w:val="center"/>
            <w:hideMark/>
            <w:tcPrChange w:id="348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783DEB6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  <w:tcPrChange w:id="349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7A7C0D6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350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41A28F8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351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7AA266C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352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434D61A4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Ak bolo potrebné </w:t>
            </w:r>
            <w:r>
              <w:rPr>
                <w:i/>
                <w:color w:val="000000"/>
                <w:sz w:val="20"/>
                <w:szCs w:val="20"/>
              </w:rPr>
              <w:lastRenderedPageBreak/>
              <w:t>prijať opatrenia popíšte aký bol dopad realizovaných opatrení a prípadné ďalšie realizované kroky</w:t>
            </w:r>
          </w:p>
        </w:tc>
      </w:tr>
      <w:tr w:rsidR="0010228B" w14:paraId="5C607E3C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5ED40A70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07A14295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Riziková kategória </w:t>
            </w:r>
            <w:r w:rsidRPr="005C74B8">
              <w:rPr>
                <w:b/>
                <w:bCs/>
                <w:color w:val="000000"/>
                <w:sz w:val="22"/>
                <w:szCs w:val="22"/>
              </w:rPr>
              <w:t>Primeranosť</w:t>
            </w:r>
            <w:r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Reasonability</w:t>
            </w:r>
            <w:proofErr w:type="spellEnd"/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50840414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739D44B6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7361E4F6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0D99B279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0CA05252" w14:textId="77777777" w:rsidTr="00EB661A">
        <w:trPr>
          <w:trHeight w:val="300"/>
          <w:trPrChange w:id="353" w:author="Autor">
            <w:trPr>
              <w:gridBefore w:val="1"/>
              <w:trHeight w:val="300"/>
            </w:trPr>
          </w:trPrChange>
        </w:trPr>
        <w:tc>
          <w:tcPr>
            <w:tcW w:w="864" w:type="dxa"/>
            <w:vAlign w:val="center"/>
            <w:hideMark/>
            <w:tcPrChange w:id="354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7CD79910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</w:t>
            </w:r>
          </w:p>
        </w:tc>
        <w:tc>
          <w:tcPr>
            <w:tcW w:w="5141" w:type="dxa"/>
            <w:gridSpan w:val="2"/>
            <w:vAlign w:val="center"/>
            <w:hideMark/>
            <w:tcPrChange w:id="355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7617EFC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  <w:tcPrChange w:id="356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0F566D9A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357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1B76B5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358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749E8E0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359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01BB61B7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08F04F51" w14:textId="77777777" w:rsidTr="00EB661A">
        <w:trPr>
          <w:trHeight w:val="300"/>
          <w:trPrChange w:id="360" w:author="Autor">
            <w:trPr>
              <w:gridBefore w:val="1"/>
              <w:trHeight w:val="300"/>
            </w:trPr>
          </w:trPrChange>
        </w:trPr>
        <w:tc>
          <w:tcPr>
            <w:tcW w:w="864" w:type="dxa"/>
            <w:vAlign w:val="center"/>
            <w:hideMark/>
            <w:tcPrChange w:id="361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7D82C70A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6.2</w:t>
            </w:r>
          </w:p>
        </w:tc>
        <w:tc>
          <w:tcPr>
            <w:tcW w:w="5141" w:type="dxa"/>
            <w:gridSpan w:val="2"/>
            <w:vAlign w:val="center"/>
            <w:hideMark/>
            <w:tcPrChange w:id="362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1D1AC4C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  <w:tcPrChange w:id="363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26FB140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364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93C2A50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365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642FE36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366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1C33C3EE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72BF684F" w14:textId="77777777" w:rsidTr="00EB661A">
        <w:trPr>
          <w:trHeight w:val="510"/>
          <w:trPrChange w:id="367" w:author="Autor">
            <w:trPr>
              <w:gridBefore w:val="1"/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368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061F7F57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6.3</w:t>
            </w:r>
          </w:p>
        </w:tc>
        <w:tc>
          <w:tcPr>
            <w:tcW w:w="5141" w:type="dxa"/>
            <w:gridSpan w:val="2"/>
            <w:vAlign w:val="center"/>
            <w:hideMark/>
            <w:tcPrChange w:id="369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0164E6D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  <w:tcPrChange w:id="370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16F80BAA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371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4E4388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372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025941C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373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353CA62A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0F20C2DC" w14:textId="77777777" w:rsidTr="00EB661A">
        <w:trPr>
          <w:trHeight w:val="510"/>
          <w:trPrChange w:id="374" w:author="Autor">
            <w:trPr>
              <w:gridBefore w:val="1"/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375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34118161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6.4</w:t>
            </w:r>
          </w:p>
        </w:tc>
        <w:tc>
          <w:tcPr>
            <w:tcW w:w="5141" w:type="dxa"/>
            <w:gridSpan w:val="2"/>
            <w:vAlign w:val="center"/>
            <w:hideMark/>
            <w:tcPrChange w:id="376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1E9D489F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  <w:tcPrChange w:id="377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12F7C233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378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45E1C81D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379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01C6D31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380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439D9317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14:paraId="323AC239" w14:textId="77777777" w:rsidTr="00EB661A">
        <w:trPr>
          <w:trHeight w:val="300"/>
        </w:trPr>
        <w:tc>
          <w:tcPr>
            <w:tcW w:w="864" w:type="dxa"/>
            <w:shd w:val="clear" w:color="000000" w:fill="B2A1C7"/>
            <w:vAlign w:val="center"/>
            <w:hideMark/>
          </w:tcPr>
          <w:p w14:paraId="76E032CF" w14:textId="77777777" w:rsidR="0010228B" w:rsidRDefault="0010228B" w:rsidP="00EB66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5141" w:type="dxa"/>
            <w:gridSpan w:val="2"/>
            <w:shd w:val="clear" w:color="000000" w:fill="B2A1C7"/>
            <w:vAlign w:val="center"/>
            <w:hideMark/>
          </w:tcPr>
          <w:p w14:paraId="120A1495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Riziková kategória </w:t>
            </w:r>
            <w:r w:rsidRPr="005C74B8">
              <w:rPr>
                <w:b/>
                <w:bCs/>
                <w:color w:val="000000"/>
                <w:sz w:val="22"/>
                <w:szCs w:val="22"/>
              </w:rPr>
              <w:t>Upozornenia na podvody v súvislosti s dobrou povesťou</w:t>
            </w:r>
            <w:r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Reputational</w:t>
            </w:r>
            <w:proofErr w:type="spellEnd"/>
            <w:r w:rsidRPr="005C74B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Fraud</w:t>
            </w:r>
            <w:proofErr w:type="spellEnd"/>
            <w:r w:rsidRPr="005C74B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C74B8">
              <w:rPr>
                <w:b/>
                <w:bCs/>
                <w:color w:val="000000"/>
                <w:sz w:val="22"/>
                <w:szCs w:val="22"/>
              </w:rPr>
              <w:t>Alerts</w:t>
            </w:r>
            <w:proofErr w:type="spellEnd"/>
          </w:p>
        </w:tc>
        <w:tc>
          <w:tcPr>
            <w:tcW w:w="561" w:type="dxa"/>
            <w:shd w:val="clear" w:color="000000" w:fill="B2A1C7"/>
            <w:vAlign w:val="center"/>
            <w:hideMark/>
          </w:tcPr>
          <w:p w14:paraId="27C44277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dxa"/>
            <w:shd w:val="clear" w:color="000000" w:fill="B2A1C7"/>
            <w:vAlign w:val="center"/>
            <w:hideMark/>
          </w:tcPr>
          <w:p w14:paraId="2F369AC2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0" w:type="dxa"/>
            <w:shd w:val="clear" w:color="000000" w:fill="B2A1C7"/>
            <w:vAlign w:val="center"/>
            <w:hideMark/>
          </w:tcPr>
          <w:p w14:paraId="5CDBE1E9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shd w:val="clear" w:color="000000" w:fill="B2A1C7"/>
            <w:vAlign w:val="center"/>
            <w:hideMark/>
          </w:tcPr>
          <w:p w14:paraId="7A7694E3" w14:textId="77777777" w:rsidR="0010228B" w:rsidRDefault="0010228B" w:rsidP="00EB661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228B" w14:paraId="758CE4FB" w14:textId="77777777" w:rsidTr="00EB661A">
        <w:trPr>
          <w:trHeight w:val="300"/>
          <w:trPrChange w:id="381" w:author="Autor">
            <w:trPr>
              <w:gridBefore w:val="1"/>
              <w:trHeight w:val="300"/>
            </w:trPr>
          </w:trPrChange>
        </w:trPr>
        <w:tc>
          <w:tcPr>
            <w:tcW w:w="864" w:type="dxa"/>
            <w:vAlign w:val="center"/>
            <w:hideMark/>
            <w:tcPrChange w:id="382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1339E4FE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</w:t>
            </w:r>
          </w:p>
        </w:tc>
        <w:tc>
          <w:tcPr>
            <w:tcW w:w="5141" w:type="dxa"/>
            <w:gridSpan w:val="2"/>
            <w:vAlign w:val="center"/>
            <w:hideMark/>
            <w:tcPrChange w:id="383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2F12A76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systém ARACHNE?</w:t>
            </w:r>
          </w:p>
        </w:tc>
        <w:tc>
          <w:tcPr>
            <w:tcW w:w="561" w:type="dxa"/>
            <w:vAlign w:val="center"/>
            <w:hideMark/>
            <w:tcPrChange w:id="384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79AD376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385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532E5C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386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0CA5ACE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387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4AE6064F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S akým výsledkom?</w:t>
            </w:r>
          </w:p>
        </w:tc>
      </w:tr>
      <w:tr w:rsidR="0010228B" w14:paraId="0D6F1C1E" w14:textId="77777777" w:rsidTr="00EB661A">
        <w:trPr>
          <w:trHeight w:val="300"/>
          <w:trPrChange w:id="388" w:author="Autor">
            <w:trPr>
              <w:gridBefore w:val="1"/>
              <w:trHeight w:val="300"/>
            </w:trPr>
          </w:trPrChange>
        </w:trPr>
        <w:tc>
          <w:tcPr>
            <w:tcW w:w="864" w:type="dxa"/>
            <w:vAlign w:val="center"/>
            <w:hideMark/>
            <w:tcPrChange w:id="389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39395AAF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</w:t>
            </w:r>
          </w:p>
        </w:tc>
        <w:tc>
          <w:tcPr>
            <w:tcW w:w="5141" w:type="dxa"/>
            <w:gridSpan w:val="2"/>
            <w:vAlign w:val="center"/>
            <w:hideMark/>
            <w:tcPrChange w:id="390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6858BBD2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 na kvalitatívne overenie využitý iný nástroj?</w:t>
            </w:r>
          </w:p>
        </w:tc>
        <w:tc>
          <w:tcPr>
            <w:tcW w:w="561" w:type="dxa"/>
            <w:vAlign w:val="center"/>
            <w:hideMark/>
            <w:tcPrChange w:id="391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2F2A55BC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392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627DD1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393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4259CCB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394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0A0F7102" w14:textId="77777777" w:rsidR="0010228B" w:rsidRPr="001A68C3" w:rsidRDefault="0010228B" w:rsidP="00EB661A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Ak áno, aký  a s akým výsledkom</w:t>
            </w:r>
          </w:p>
        </w:tc>
      </w:tr>
      <w:tr w:rsidR="0010228B" w14:paraId="039B0A93" w14:textId="77777777" w:rsidTr="00EB661A">
        <w:trPr>
          <w:trHeight w:val="510"/>
          <w:trPrChange w:id="395" w:author="Autor">
            <w:trPr>
              <w:gridBefore w:val="1"/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396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7A965BD3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7.3</w:t>
            </w:r>
          </w:p>
        </w:tc>
        <w:tc>
          <w:tcPr>
            <w:tcW w:w="5141" w:type="dxa"/>
            <w:gridSpan w:val="2"/>
            <w:vAlign w:val="center"/>
            <w:hideMark/>
            <w:tcPrChange w:id="397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754D9EF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Bola na základe kvalitatívnej analýzy identifikovaná potreba prijatia ďalších opatrení?</w:t>
            </w:r>
          </w:p>
        </w:tc>
        <w:tc>
          <w:tcPr>
            <w:tcW w:w="561" w:type="dxa"/>
            <w:vAlign w:val="center"/>
            <w:hideMark/>
            <w:tcPrChange w:id="398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3DD775F7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399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0DD56CA9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400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4FB64066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401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1DD15AF4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 w:rsidRPr="001A68C3">
              <w:rPr>
                <w:i/>
                <w:color w:val="000000"/>
                <w:sz w:val="20"/>
                <w:szCs w:val="20"/>
              </w:rPr>
              <w:t>Uveďte aké opatrenia boli prijaté</w:t>
            </w:r>
          </w:p>
        </w:tc>
      </w:tr>
      <w:tr w:rsidR="0010228B" w14:paraId="6D92B69C" w14:textId="77777777" w:rsidTr="00EB661A">
        <w:trPr>
          <w:trHeight w:val="510"/>
          <w:trPrChange w:id="402" w:author="Autor">
            <w:trPr>
              <w:gridBefore w:val="1"/>
              <w:trHeight w:val="510"/>
            </w:trPr>
          </w:trPrChange>
        </w:trPr>
        <w:tc>
          <w:tcPr>
            <w:tcW w:w="864" w:type="dxa"/>
            <w:vAlign w:val="center"/>
            <w:hideMark/>
            <w:tcPrChange w:id="403" w:author="Autor">
              <w:tcPr>
                <w:tcW w:w="872" w:type="dxa"/>
                <w:gridSpan w:val="2"/>
                <w:vAlign w:val="center"/>
                <w:hideMark/>
              </w:tcPr>
            </w:tcPrChange>
          </w:tcPr>
          <w:p w14:paraId="6DF16B43" w14:textId="77777777" w:rsidR="0010228B" w:rsidRDefault="0010228B" w:rsidP="00EB66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7.4</w:t>
            </w:r>
          </w:p>
        </w:tc>
        <w:tc>
          <w:tcPr>
            <w:tcW w:w="5141" w:type="dxa"/>
            <w:gridSpan w:val="2"/>
            <w:vAlign w:val="center"/>
            <w:hideMark/>
            <w:tcPrChange w:id="404" w:author="Autor">
              <w:tcPr>
                <w:tcW w:w="5232" w:type="dxa"/>
                <w:gridSpan w:val="3"/>
                <w:vAlign w:val="center"/>
                <w:hideMark/>
              </w:tcPr>
            </w:tcPrChange>
          </w:tcPr>
          <w:p w14:paraId="61ACDC9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Bolo na základe prijatých opatrení odstránené riziko?</w:t>
            </w:r>
          </w:p>
        </w:tc>
        <w:tc>
          <w:tcPr>
            <w:tcW w:w="561" w:type="dxa"/>
            <w:vAlign w:val="center"/>
            <w:hideMark/>
            <w:tcPrChange w:id="405" w:author="Autor">
              <w:tcPr>
                <w:tcW w:w="570" w:type="dxa"/>
                <w:gridSpan w:val="2"/>
                <w:vAlign w:val="center"/>
                <w:hideMark/>
              </w:tcPr>
            </w:tcPrChange>
          </w:tcPr>
          <w:p w14:paraId="3F9701B1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" w:type="dxa"/>
            <w:vAlign w:val="center"/>
            <w:hideMark/>
            <w:tcPrChange w:id="406" w:author="Autor">
              <w:tcPr>
                <w:tcW w:w="567" w:type="dxa"/>
                <w:gridSpan w:val="2"/>
                <w:vAlign w:val="center"/>
                <w:hideMark/>
              </w:tcPr>
            </w:tcPrChange>
          </w:tcPr>
          <w:p w14:paraId="1F28BAAB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vAlign w:val="center"/>
            <w:hideMark/>
            <w:tcPrChange w:id="407" w:author="Autor">
              <w:tcPr>
                <w:tcW w:w="712" w:type="dxa"/>
                <w:gridSpan w:val="2"/>
                <w:vAlign w:val="center"/>
                <w:hideMark/>
              </w:tcPr>
            </w:tcPrChange>
          </w:tcPr>
          <w:p w14:paraId="788E0404" w14:textId="77777777" w:rsidR="0010228B" w:rsidRDefault="0010228B" w:rsidP="00EB661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9" w:type="dxa"/>
            <w:vAlign w:val="center"/>
            <w:hideMark/>
            <w:tcPrChange w:id="408" w:author="Autor">
              <w:tcPr>
                <w:tcW w:w="1138" w:type="dxa"/>
                <w:gridSpan w:val="2"/>
                <w:vAlign w:val="center"/>
                <w:hideMark/>
              </w:tcPr>
            </w:tcPrChange>
          </w:tcPr>
          <w:p w14:paraId="7B3CFBBF" w14:textId="77777777" w:rsidR="0010228B" w:rsidRPr="001A68C3" w:rsidRDefault="0010228B" w:rsidP="00EB661A">
            <w:pPr>
              <w:jc w:val="both"/>
              <w:rPr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Ak bolo potrebné prijať opatrenia popíšte aký bol dopad realizovaných opatrení a prípadné ďalšie realizované kroky</w:t>
            </w:r>
          </w:p>
        </w:tc>
      </w:tr>
      <w:tr w:rsidR="0010228B" w:rsidRPr="00C11731" w14:paraId="54CB456D" w14:textId="77777777" w:rsidTr="00EB661A">
        <w:trPr>
          <w:trHeight w:val="330"/>
          <w:trPrChange w:id="409" w:author="Autor">
            <w:trPr>
              <w:gridBefore w:val="1"/>
              <w:trHeight w:val="330"/>
            </w:trPr>
          </w:trPrChange>
        </w:trPr>
        <w:tc>
          <w:tcPr>
            <w:tcW w:w="1687" w:type="dxa"/>
            <w:gridSpan w:val="2"/>
            <w:vAlign w:val="center"/>
            <w:tcPrChange w:id="410" w:author="Autor">
              <w:tcPr>
                <w:tcW w:w="1711" w:type="dxa"/>
                <w:gridSpan w:val="3"/>
                <w:vAlign w:val="center"/>
              </w:tcPr>
            </w:tcPrChange>
          </w:tcPr>
          <w:p w14:paraId="307471FD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lastRenderedPageBreak/>
              <w:t>Kontrolu vykonal:</w:t>
            </w:r>
            <w:r w:rsidRPr="001A4D82">
              <w:rPr>
                <w:rStyle w:val="Odkaznapoznmkupodiarou"/>
                <w:b/>
                <w:bCs/>
                <w:sz w:val="20"/>
                <w:szCs w:val="20"/>
              </w:rPr>
              <w:footnoteReference w:id="7"/>
            </w:r>
          </w:p>
        </w:tc>
        <w:tc>
          <w:tcPr>
            <w:tcW w:w="7257" w:type="dxa"/>
            <w:gridSpan w:val="5"/>
            <w:vAlign w:val="center"/>
            <w:tcPrChange w:id="411" w:author="Autor">
              <w:tcPr>
                <w:tcW w:w="7380" w:type="dxa"/>
                <w:gridSpan w:val="10"/>
                <w:vAlign w:val="center"/>
              </w:tcPr>
            </w:tcPrChange>
          </w:tcPr>
          <w:p w14:paraId="7E45BF5D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</w:p>
        </w:tc>
      </w:tr>
      <w:tr w:rsidR="0010228B" w:rsidRPr="00C11731" w14:paraId="211AA1A0" w14:textId="77777777" w:rsidTr="00EB661A">
        <w:trPr>
          <w:trHeight w:val="330"/>
          <w:trPrChange w:id="412" w:author="Autor">
            <w:trPr>
              <w:gridBefore w:val="1"/>
              <w:trHeight w:val="330"/>
            </w:trPr>
          </w:trPrChange>
        </w:trPr>
        <w:tc>
          <w:tcPr>
            <w:tcW w:w="1687" w:type="dxa"/>
            <w:gridSpan w:val="2"/>
            <w:vAlign w:val="center"/>
            <w:hideMark/>
            <w:tcPrChange w:id="413" w:author="Autor">
              <w:tcPr>
                <w:tcW w:w="1711" w:type="dxa"/>
                <w:gridSpan w:val="3"/>
                <w:vAlign w:val="center"/>
                <w:hideMark/>
              </w:tcPr>
            </w:tcPrChange>
          </w:tcPr>
          <w:p w14:paraId="15333D25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257" w:type="dxa"/>
            <w:gridSpan w:val="5"/>
            <w:vAlign w:val="center"/>
            <w:hideMark/>
            <w:tcPrChange w:id="414" w:author="Autor">
              <w:tcPr>
                <w:tcW w:w="7380" w:type="dxa"/>
                <w:gridSpan w:val="10"/>
                <w:vAlign w:val="center"/>
                <w:hideMark/>
              </w:tcPr>
            </w:tcPrChange>
          </w:tcPr>
          <w:p w14:paraId="69BD600C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228B" w:rsidRPr="00C11731" w14:paraId="6BAD5CCE" w14:textId="77777777" w:rsidTr="00EB661A">
        <w:trPr>
          <w:trHeight w:val="330"/>
          <w:trPrChange w:id="415" w:author="Autor">
            <w:trPr>
              <w:gridBefore w:val="1"/>
              <w:trHeight w:val="330"/>
            </w:trPr>
          </w:trPrChange>
        </w:trPr>
        <w:tc>
          <w:tcPr>
            <w:tcW w:w="1687" w:type="dxa"/>
            <w:gridSpan w:val="2"/>
            <w:shd w:val="clear" w:color="000000" w:fill="FFFFFF"/>
            <w:vAlign w:val="center"/>
            <w:hideMark/>
            <w:tcPrChange w:id="416" w:author="Autor">
              <w:tcPr>
                <w:tcW w:w="1711" w:type="dxa"/>
                <w:gridSpan w:val="3"/>
                <w:shd w:val="clear" w:color="000000" w:fill="FFFFFF"/>
                <w:vAlign w:val="center"/>
                <w:hideMark/>
              </w:tcPr>
            </w:tcPrChange>
          </w:tcPr>
          <w:p w14:paraId="15B734DE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257" w:type="dxa"/>
            <w:gridSpan w:val="5"/>
            <w:vAlign w:val="center"/>
            <w:hideMark/>
            <w:tcPrChange w:id="417" w:author="Autor">
              <w:tcPr>
                <w:tcW w:w="7380" w:type="dxa"/>
                <w:gridSpan w:val="10"/>
                <w:vAlign w:val="center"/>
                <w:hideMark/>
              </w:tcPr>
            </w:tcPrChange>
          </w:tcPr>
          <w:p w14:paraId="3073F5E7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228B" w:rsidRPr="00C11731" w14:paraId="29554E0E" w14:textId="77777777" w:rsidTr="00EB661A">
        <w:trPr>
          <w:trHeight w:val="330"/>
          <w:trPrChange w:id="418" w:author="Autor">
            <w:trPr>
              <w:gridBefore w:val="1"/>
              <w:trHeight w:val="330"/>
            </w:trPr>
          </w:trPrChange>
        </w:trPr>
        <w:tc>
          <w:tcPr>
            <w:tcW w:w="8944" w:type="dxa"/>
            <w:gridSpan w:val="7"/>
            <w:noWrap/>
            <w:hideMark/>
            <w:tcPrChange w:id="419" w:author="Autor">
              <w:tcPr>
                <w:tcW w:w="9091" w:type="dxa"/>
                <w:gridSpan w:val="13"/>
                <w:noWrap/>
                <w:hideMark/>
              </w:tcPr>
            </w:tcPrChange>
          </w:tcPr>
          <w:p w14:paraId="74CE4C62" w14:textId="77777777" w:rsidR="0010228B" w:rsidRPr="001A4D82" w:rsidRDefault="0010228B" w:rsidP="00EB661A">
            <w:pPr>
              <w:rPr>
                <w:color w:val="000000"/>
                <w:sz w:val="20"/>
                <w:szCs w:val="20"/>
              </w:rPr>
            </w:pPr>
            <w:r w:rsidRPr="001A4D82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228B" w:rsidRPr="00C11731" w14:paraId="3C127699" w14:textId="77777777" w:rsidTr="00EB661A">
        <w:trPr>
          <w:trHeight w:val="330"/>
          <w:trPrChange w:id="420" w:author="Autor">
            <w:trPr>
              <w:gridBefore w:val="1"/>
              <w:trHeight w:val="330"/>
            </w:trPr>
          </w:trPrChange>
        </w:trPr>
        <w:tc>
          <w:tcPr>
            <w:tcW w:w="1687" w:type="dxa"/>
            <w:gridSpan w:val="2"/>
            <w:vAlign w:val="center"/>
            <w:hideMark/>
            <w:tcPrChange w:id="421" w:author="Autor">
              <w:tcPr>
                <w:tcW w:w="1711" w:type="dxa"/>
                <w:gridSpan w:val="3"/>
                <w:vAlign w:val="center"/>
                <w:hideMark/>
              </w:tcPr>
            </w:tcPrChange>
          </w:tcPr>
          <w:p w14:paraId="48A02BB4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 xml:space="preserve">Kontrolu </w:t>
            </w:r>
            <w:r>
              <w:rPr>
                <w:b/>
                <w:bCs/>
                <w:sz w:val="20"/>
                <w:szCs w:val="20"/>
              </w:rPr>
              <w:t>schválil</w:t>
            </w:r>
            <w:r w:rsidRPr="001A4D82">
              <w:rPr>
                <w:b/>
                <w:bCs/>
                <w:sz w:val="20"/>
                <w:szCs w:val="20"/>
              </w:rPr>
              <w:t>:</w:t>
            </w:r>
            <w:r w:rsidRPr="001A4D82">
              <w:rPr>
                <w:rStyle w:val="Odkaznapoznmkupodiarou"/>
                <w:b/>
                <w:bCs/>
                <w:sz w:val="20"/>
                <w:szCs w:val="20"/>
              </w:rPr>
              <w:footnoteReference w:id="8"/>
            </w:r>
          </w:p>
        </w:tc>
        <w:tc>
          <w:tcPr>
            <w:tcW w:w="7257" w:type="dxa"/>
            <w:gridSpan w:val="5"/>
            <w:vAlign w:val="center"/>
            <w:hideMark/>
            <w:tcPrChange w:id="422" w:author="Autor">
              <w:tcPr>
                <w:tcW w:w="7380" w:type="dxa"/>
                <w:gridSpan w:val="10"/>
                <w:vAlign w:val="center"/>
                <w:hideMark/>
              </w:tcPr>
            </w:tcPrChange>
          </w:tcPr>
          <w:p w14:paraId="43B97035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228B" w:rsidRPr="00C11731" w14:paraId="419996E7" w14:textId="77777777" w:rsidTr="00EB661A">
        <w:trPr>
          <w:trHeight w:val="330"/>
          <w:trPrChange w:id="423" w:author="Autor">
            <w:trPr>
              <w:gridBefore w:val="1"/>
              <w:trHeight w:val="330"/>
            </w:trPr>
          </w:trPrChange>
        </w:trPr>
        <w:tc>
          <w:tcPr>
            <w:tcW w:w="1687" w:type="dxa"/>
            <w:gridSpan w:val="2"/>
            <w:shd w:val="clear" w:color="000000" w:fill="FFFFFF"/>
            <w:vAlign w:val="center"/>
            <w:hideMark/>
            <w:tcPrChange w:id="424" w:author="Autor">
              <w:tcPr>
                <w:tcW w:w="1711" w:type="dxa"/>
                <w:gridSpan w:val="3"/>
                <w:shd w:val="clear" w:color="000000" w:fill="FFFFFF"/>
                <w:vAlign w:val="center"/>
                <w:hideMark/>
              </w:tcPr>
            </w:tcPrChange>
          </w:tcPr>
          <w:p w14:paraId="2B5CA127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257" w:type="dxa"/>
            <w:gridSpan w:val="5"/>
            <w:vAlign w:val="center"/>
            <w:hideMark/>
            <w:tcPrChange w:id="425" w:author="Autor">
              <w:tcPr>
                <w:tcW w:w="7380" w:type="dxa"/>
                <w:gridSpan w:val="10"/>
                <w:vAlign w:val="center"/>
                <w:hideMark/>
              </w:tcPr>
            </w:tcPrChange>
          </w:tcPr>
          <w:p w14:paraId="1B9F1948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0228B" w:rsidRPr="00C11731" w14:paraId="483F8452" w14:textId="77777777" w:rsidTr="00EB661A">
        <w:trPr>
          <w:trHeight w:val="330"/>
          <w:trPrChange w:id="426" w:author="Autor">
            <w:trPr>
              <w:gridBefore w:val="1"/>
              <w:trHeight w:val="330"/>
            </w:trPr>
          </w:trPrChange>
        </w:trPr>
        <w:tc>
          <w:tcPr>
            <w:tcW w:w="1687" w:type="dxa"/>
            <w:gridSpan w:val="2"/>
            <w:shd w:val="clear" w:color="000000" w:fill="FFFFFF"/>
            <w:vAlign w:val="center"/>
            <w:hideMark/>
            <w:tcPrChange w:id="427" w:author="Autor">
              <w:tcPr>
                <w:tcW w:w="1711" w:type="dxa"/>
                <w:gridSpan w:val="3"/>
                <w:shd w:val="clear" w:color="000000" w:fill="FFFFFF"/>
                <w:vAlign w:val="center"/>
                <w:hideMark/>
              </w:tcPr>
            </w:tcPrChange>
          </w:tcPr>
          <w:p w14:paraId="3C3EFB27" w14:textId="77777777" w:rsidR="0010228B" w:rsidRPr="001A4D82" w:rsidRDefault="0010228B" w:rsidP="00EB661A">
            <w:pPr>
              <w:rPr>
                <w:b/>
                <w:bCs/>
                <w:sz w:val="20"/>
                <w:szCs w:val="20"/>
              </w:rPr>
            </w:pPr>
            <w:r w:rsidRPr="001A4D82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257" w:type="dxa"/>
            <w:gridSpan w:val="5"/>
            <w:vAlign w:val="center"/>
            <w:hideMark/>
            <w:tcPrChange w:id="428" w:author="Autor">
              <w:tcPr>
                <w:tcW w:w="7380" w:type="dxa"/>
                <w:gridSpan w:val="10"/>
                <w:vAlign w:val="center"/>
                <w:hideMark/>
              </w:tcPr>
            </w:tcPrChange>
          </w:tcPr>
          <w:p w14:paraId="5735DBD6" w14:textId="77777777" w:rsidR="0010228B" w:rsidRPr="00D52705" w:rsidRDefault="0010228B" w:rsidP="00EB661A">
            <w:pPr>
              <w:rPr>
                <w:color w:val="000000"/>
                <w:sz w:val="20"/>
                <w:szCs w:val="20"/>
              </w:rPr>
            </w:pPr>
            <w:r w:rsidRPr="00D52705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47C426FD" w14:textId="77777777" w:rsidR="0010228B" w:rsidRDefault="0010228B" w:rsidP="0010228B"/>
    <w:p w14:paraId="14F00D24" w14:textId="77777777" w:rsidR="00FB5DE7" w:rsidRPr="00C1160B" w:rsidRDefault="00FB5DE7" w:rsidP="00C1160B">
      <w:r>
        <w:t xml:space="preserve">Príloha: </w:t>
      </w:r>
      <w:r w:rsidRPr="00A3753D">
        <w:t xml:space="preserve">Výsledky kvantitatívnej analýzy pre príslušné </w:t>
      </w:r>
      <w:r>
        <w:t>objekty</w:t>
      </w:r>
      <w:r w:rsidRPr="00A3753D">
        <w:t xml:space="preserve"> vo forme </w:t>
      </w:r>
      <w:r>
        <w:t>„</w:t>
      </w:r>
      <w:proofErr w:type="spellStart"/>
      <w:r w:rsidRPr="00A3753D">
        <w:t>Printable</w:t>
      </w:r>
      <w:proofErr w:type="spellEnd"/>
      <w:r w:rsidRPr="00A3753D">
        <w:t xml:space="preserve"> report</w:t>
      </w:r>
      <w:r>
        <w:t>“</w:t>
      </w:r>
      <w:r w:rsidR="00C1160B">
        <w:t xml:space="preserve"> resp. </w:t>
      </w:r>
      <w:proofErr w:type="spellStart"/>
      <w:r w:rsidR="00C1160B" w:rsidRPr="00C1160B">
        <w:t>prints</w:t>
      </w:r>
      <w:r w:rsidR="00C1160B">
        <w:t>c</w:t>
      </w:r>
      <w:r w:rsidR="00C1160B" w:rsidRPr="00C1160B">
        <w:t>reen</w:t>
      </w:r>
      <w:proofErr w:type="spellEnd"/>
      <w:r w:rsidR="00C1160B" w:rsidRPr="00C1160B">
        <w:t xml:space="preserve"> obrazovky s hlásením výsledku systému ARACHNE</w:t>
      </w:r>
      <w:r w:rsidR="00C1160B">
        <w:t>, v prípade ak nie je možné uložiť „</w:t>
      </w:r>
      <w:proofErr w:type="spellStart"/>
      <w:r w:rsidR="00C1160B" w:rsidRPr="00A3753D">
        <w:t>Printable</w:t>
      </w:r>
      <w:proofErr w:type="spellEnd"/>
      <w:r w:rsidR="00C1160B" w:rsidRPr="00A3753D">
        <w:t xml:space="preserve"> report</w:t>
      </w:r>
      <w:r w:rsidR="00C1160B">
        <w:t>“</w:t>
      </w:r>
      <w:r w:rsidR="005C74B8">
        <w:t>.</w:t>
      </w:r>
    </w:p>
    <w:sectPr w:rsidR="00FB5DE7" w:rsidRPr="00C1160B" w:rsidSect="006A1E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9DE42" w14:textId="77777777" w:rsidR="00965167" w:rsidRDefault="00965167" w:rsidP="00B948E0">
      <w:r>
        <w:separator/>
      </w:r>
    </w:p>
  </w:endnote>
  <w:endnote w:type="continuationSeparator" w:id="0">
    <w:p w14:paraId="6B28D76C" w14:textId="77777777" w:rsidR="00965167" w:rsidRDefault="00965167" w:rsidP="00B948E0">
      <w:r>
        <w:continuationSeparator/>
      </w:r>
    </w:p>
  </w:endnote>
  <w:endnote w:type="continuationNotice" w:id="1">
    <w:p w14:paraId="7886CA28" w14:textId="77777777" w:rsidR="00965167" w:rsidRDefault="009651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FB19B6" w14:textId="77777777" w:rsidR="00AB4577" w:rsidRDefault="00AB457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4EB6C" w14:textId="013D84C8" w:rsidR="00E940E1" w:rsidRDefault="007F567B" w:rsidP="00627EA3">
    <w:pPr>
      <w:pStyle w:val="Pta"/>
      <w:jc w:val="right"/>
    </w:pPr>
    <w:del w:id="441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25825E" wp14:editId="5A07013A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28575" b="66675"/>
                <wp:wrapNone/>
                <wp:docPr id="4" name="Rovná spojnic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BC1ED2" id="Rovná spojnica 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del>
    <w:ins w:id="442" w:author="Autor">
      <w:r w:rsidR="00AB457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8D406F" wp14:editId="7A5DF2EE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28575" b="66675"/>
                <wp:wrapNone/>
                <wp:docPr id="1" name="Rovná spojnic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6D49A7"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" strokecolor="#8064a2 [3207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ins>
    <w:r w:rsidR="00E940E1">
      <w:t xml:space="preserve"> </w:t>
    </w:r>
  </w:p>
  <w:p w14:paraId="4A387004" w14:textId="79EA2ECB" w:rsidR="00E940E1" w:rsidRDefault="00E940E1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DEDECB7" wp14:editId="0B9F153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Strana </w:t>
    </w:r>
    <w:r w:rsidR="000358A6">
      <w:fldChar w:fldCharType="begin"/>
    </w:r>
    <w:r>
      <w:instrText>PAGE   \* MERGEFORMAT</w:instrText>
    </w:r>
    <w:r w:rsidR="000358A6">
      <w:fldChar w:fldCharType="separate"/>
    </w:r>
    <w:r w:rsidR="0010228B">
      <w:rPr>
        <w:noProof/>
      </w:rPr>
      <w:t>6</w:t>
    </w:r>
    <w:r w:rsidR="000358A6">
      <w:fldChar w:fldCharType="end"/>
    </w:r>
  </w:p>
  <w:p w14:paraId="722E24DD" w14:textId="77777777" w:rsidR="00E940E1" w:rsidRPr="00627EA3" w:rsidRDefault="00E940E1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265BA" w14:textId="77777777" w:rsidR="00AB4577" w:rsidRDefault="00AB457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09D7E" w14:textId="77777777" w:rsidR="00965167" w:rsidRDefault="00965167" w:rsidP="00B948E0">
      <w:r>
        <w:separator/>
      </w:r>
    </w:p>
  </w:footnote>
  <w:footnote w:type="continuationSeparator" w:id="0">
    <w:p w14:paraId="4D002820" w14:textId="77777777" w:rsidR="00965167" w:rsidRDefault="00965167" w:rsidP="00B948E0">
      <w:r>
        <w:continuationSeparator/>
      </w:r>
    </w:p>
  </w:footnote>
  <w:footnote w:type="continuationNotice" w:id="1">
    <w:p w14:paraId="784E4FAD" w14:textId="77777777" w:rsidR="00965167" w:rsidRDefault="00965167"/>
  </w:footnote>
  <w:footnote w:id="2">
    <w:p w14:paraId="70FD34DE" w14:textId="3ED54C70" w:rsidR="00E940E1" w:rsidRDefault="00E940E1" w:rsidP="00093237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V prípade ak systém ARACHNE nezobrazí žiadne skóre, uveďte „N“</w:t>
      </w:r>
      <w:r w:rsidR="004E6F6A">
        <w:t>.</w:t>
      </w:r>
    </w:p>
  </w:footnote>
  <w:footnote w:id="3">
    <w:p w14:paraId="3CE225B4" w14:textId="77777777" w:rsidR="00E940E1" w:rsidRDefault="00E940E1" w:rsidP="00093237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V prípade ak je v rámci projektu realizovaných viacero zmlúv, pre každú zmluvu pridajte samostatný riadok.</w:t>
      </w:r>
    </w:p>
  </w:footnote>
  <w:footnote w:id="4">
    <w:p w14:paraId="4ACD4A60" w14:textId="34346114" w:rsidR="00E940E1" w:rsidRDefault="00E940E1" w:rsidP="00093237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V prípade ak je v rámci projektu viacero dodávateľov, pre každého dodávateľa (alebo skupinu dodávateľov) pridajte samostatný riadok</w:t>
      </w:r>
      <w:r w:rsidR="004E6F6A">
        <w:t>.</w:t>
      </w:r>
    </w:p>
  </w:footnote>
  <w:footnote w:id="5">
    <w:p w14:paraId="40AB1280" w14:textId="7D5342BE" w:rsidR="00E940E1" w:rsidRDefault="00E940E1" w:rsidP="00093237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Vypĺňa sa len vtedy, ak rizikové skóre v rámci minimálne jedn</w:t>
      </w:r>
      <w:r w:rsidR="004E6F6A">
        <w:t>ej tabule</w:t>
      </w:r>
      <w:r>
        <w:t xml:space="preserve"> dosiahlo hodnotu 20 a viac a len pre ten pracovný panel, ktorý dosiahol hodnotu 20 a viac.</w:t>
      </w:r>
    </w:p>
  </w:footnote>
  <w:footnote w:id="6">
    <w:p w14:paraId="7DF1993B" w14:textId="4103A22F" w:rsidR="00E940E1" w:rsidRDefault="00E940E1" w:rsidP="00093237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093237">
        <w:tab/>
      </w:r>
      <w:r>
        <w:t>Uveďte skóre pre prí</w:t>
      </w:r>
      <w:r w:rsidR="00C23F25">
        <w:t xml:space="preserve">slušnú rizikovú kategóriu, </w:t>
      </w:r>
      <w:del w:id="104" w:author="Autor">
        <w:r>
          <w:delText>VO -</w:delText>
        </w:r>
        <w:r>
          <w:tab/>
          <w:delText>verejné obstarávanie (</w:delText>
        </w:r>
      </w:del>
      <w:ins w:id="105" w:author="Autor">
        <w:r w:rsidR="00C23F25">
          <w:t xml:space="preserve">O - </w:t>
        </w:r>
        <w:r w:rsidR="00C23F25" w:rsidRPr="00C23F25">
          <w:t>Obstarávanie/</w:t>
        </w:r>
      </w:ins>
      <w:proofErr w:type="spellStart"/>
      <w:r w:rsidR="00C23F25" w:rsidRPr="00C23F25">
        <w:t>Procurement</w:t>
      </w:r>
      <w:proofErr w:type="spellEnd"/>
      <w:del w:id="106" w:author="Autor">
        <w:r>
          <w:delText>), SZ - správa</w:delText>
        </w:r>
      </w:del>
      <w:ins w:id="107" w:author="Autor">
        <w:r>
          <w:t xml:space="preserve">, </w:t>
        </w:r>
        <w:r w:rsidR="00C23F25">
          <w:t>R</w:t>
        </w:r>
        <w:r>
          <w:t xml:space="preserve">Z - </w:t>
        </w:r>
        <w:r w:rsidR="00C23F25" w:rsidRPr="00C23F25">
          <w:t>Riadenie</w:t>
        </w:r>
      </w:ins>
      <w:r w:rsidR="00C23F25" w:rsidRPr="00C23F25">
        <w:t xml:space="preserve"> zmlúv</w:t>
      </w:r>
      <w:del w:id="108" w:author="Autor">
        <w:r>
          <w:delText xml:space="preserve"> (</w:delText>
        </w:r>
      </w:del>
      <w:ins w:id="109" w:author="Autor">
        <w:r w:rsidR="00C23F25" w:rsidRPr="00C23F25">
          <w:t>/</w:t>
        </w:r>
      </w:ins>
      <w:proofErr w:type="spellStart"/>
      <w:r w:rsidR="00C23F25" w:rsidRPr="00C23F25">
        <w:t>Contract</w:t>
      </w:r>
      <w:proofErr w:type="spellEnd"/>
      <w:r w:rsidR="00C23F25" w:rsidRPr="00C23F25">
        <w:t xml:space="preserve"> </w:t>
      </w:r>
      <w:del w:id="110" w:author="Autor">
        <w:r>
          <w:delText>management),</w:delText>
        </w:r>
      </w:del>
      <w:ins w:id="111" w:author="Autor">
        <w:r w:rsidR="00C23F25" w:rsidRPr="00C23F25">
          <w:t>Management</w:t>
        </w:r>
        <w:r>
          <w:t>,</w:t>
        </w:r>
      </w:ins>
      <w:r>
        <w:t xml:space="preserve"> OPR - </w:t>
      </w:r>
      <w:del w:id="112" w:author="Autor">
        <w:r>
          <w:delText>oprávnenosť (</w:delText>
        </w:r>
      </w:del>
      <w:ins w:id="113" w:author="Autor">
        <w:r w:rsidR="00C23F25" w:rsidRPr="00C23F25">
          <w:t>Oprávnenosť/</w:t>
        </w:r>
      </w:ins>
      <w:proofErr w:type="spellStart"/>
      <w:r w:rsidR="00C23F25" w:rsidRPr="00C23F25">
        <w:t>Eligibility</w:t>
      </w:r>
      <w:proofErr w:type="spellEnd"/>
      <w:del w:id="114" w:author="Autor">
        <w:r>
          <w:delText>),</w:delText>
        </w:r>
      </w:del>
      <w:ins w:id="115" w:author="Autor">
        <w:r w:rsidR="00244B63">
          <w:t>,</w:t>
        </w:r>
      </w:ins>
      <w:r w:rsidR="00244B63">
        <w:t xml:space="preserve"> VYK -</w:t>
      </w:r>
      <w:del w:id="116" w:author="Autor">
        <w:r>
          <w:tab/>
          <w:delText>výkonnosť (</w:delText>
        </w:r>
      </w:del>
      <w:ins w:id="117" w:author="Autor">
        <w:r w:rsidR="00244B63">
          <w:t xml:space="preserve"> </w:t>
        </w:r>
        <w:r w:rsidR="00244B63" w:rsidRPr="00244B63">
          <w:t>Výkon/</w:t>
        </w:r>
      </w:ins>
      <w:proofErr w:type="spellStart"/>
      <w:r w:rsidR="00244B63" w:rsidRPr="00244B63">
        <w:t>Performance</w:t>
      </w:r>
      <w:proofErr w:type="spellEnd"/>
      <w:del w:id="118" w:author="Autor">
        <w:r>
          <w:delText>),</w:delText>
        </w:r>
      </w:del>
      <w:ins w:id="119" w:author="Autor">
        <w:r>
          <w:t>,</w:t>
        </w:r>
      </w:ins>
      <w:r>
        <w:t xml:space="preserve"> KONC - </w:t>
      </w:r>
      <w:del w:id="120" w:author="Autor">
        <w:r>
          <w:delText>koncentrácia (</w:delText>
        </w:r>
      </w:del>
      <w:ins w:id="121" w:author="Autor">
        <w:r w:rsidR="00244B63" w:rsidRPr="00244B63">
          <w:t>Koncentrácia/</w:t>
        </w:r>
      </w:ins>
      <w:proofErr w:type="spellStart"/>
      <w:r w:rsidR="00244B63" w:rsidRPr="00244B63">
        <w:t>Concentration</w:t>
      </w:r>
      <w:proofErr w:type="spellEnd"/>
      <w:del w:id="122" w:author="Autor">
        <w:r>
          <w:delText>), OTH - ďalšie kontroly súvisiace s ESF projektmi (Other checks related to ESF projects),</w:delText>
        </w:r>
      </w:del>
      <w:ins w:id="123" w:author="Autor">
        <w:r>
          <w:t xml:space="preserve">, </w:t>
        </w:r>
        <w:r w:rsidR="00244B63">
          <w:t>PRI</w:t>
        </w:r>
        <w:r>
          <w:t xml:space="preserve"> - </w:t>
        </w:r>
        <w:r w:rsidR="00244B63" w:rsidRPr="00244B63">
          <w:t>Primeranosť/</w:t>
        </w:r>
        <w:proofErr w:type="spellStart"/>
        <w:r w:rsidR="00244B63" w:rsidRPr="00244B63">
          <w:t>Reasonability</w:t>
        </w:r>
        <w:proofErr w:type="spellEnd"/>
        <w:r w:rsidR="00244B63">
          <w:t>,</w:t>
        </w:r>
      </w:ins>
      <w:r w:rsidR="00244B63">
        <w:t xml:space="preserve"> REP -</w:t>
      </w:r>
      <w:del w:id="124" w:author="Autor">
        <w:r>
          <w:tab/>
          <w:delText>reputácia a</w:delText>
        </w:r>
      </w:del>
      <w:ins w:id="125" w:author="Autor">
        <w:r w:rsidR="00244B63">
          <w:t xml:space="preserve"> </w:t>
        </w:r>
        <w:r w:rsidR="00244B63" w:rsidRPr="00244B63">
          <w:t>Upozornenia na</w:t>
        </w:r>
      </w:ins>
      <w:r w:rsidR="00244B63" w:rsidRPr="00244B63">
        <w:t xml:space="preserve"> podvody </w:t>
      </w:r>
      <w:del w:id="126" w:author="Autor">
        <w:r>
          <w:delText>(</w:delText>
        </w:r>
      </w:del>
      <w:ins w:id="127" w:author="Autor">
        <w:r w:rsidR="00244B63" w:rsidRPr="00244B63">
          <w:t>v súvislosti s</w:t>
        </w:r>
        <w:r w:rsidR="0035284A">
          <w:t> </w:t>
        </w:r>
        <w:r w:rsidR="00244B63" w:rsidRPr="00244B63">
          <w:t>dobrou povesťou/</w:t>
        </w:r>
      </w:ins>
      <w:proofErr w:type="spellStart"/>
      <w:r w:rsidR="00244B63" w:rsidRPr="00244B63">
        <w:t>Reputational</w:t>
      </w:r>
      <w:proofErr w:type="spellEnd"/>
      <w:r w:rsidR="00244B63" w:rsidRPr="00244B63">
        <w:t xml:space="preserve"> </w:t>
      </w:r>
      <w:del w:id="128" w:author="Autor">
        <w:r>
          <w:delText xml:space="preserve">&amp; </w:delText>
        </w:r>
      </w:del>
      <w:proofErr w:type="spellStart"/>
      <w:r w:rsidR="00244B63" w:rsidRPr="00244B63">
        <w:t>Fraud</w:t>
      </w:r>
      <w:proofErr w:type="spellEnd"/>
      <w:r w:rsidR="00244B63" w:rsidRPr="00244B63">
        <w:t xml:space="preserve"> </w:t>
      </w:r>
      <w:del w:id="129" w:author="Autor">
        <w:r>
          <w:delText>alerts).</w:delText>
        </w:r>
      </w:del>
      <w:proofErr w:type="spellStart"/>
      <w:ins w:id="130" w:author="Autor">
        <w:r w:rsidR="00244B63" w:rsidRPr="00244B63">
          <w:t>Alerts</w:t>
        </w:r>
        <w:proofErr w:type="spellEnd"/>
        <w:r>
          <w:t>.</w:t>
        </w:r>
      </w:ins>
    </w:p>
    <w:p w14:paraId="38905961" w14:textId="77777777" w:rsidR="00E940E1" w:rsidRDefault="00E940E1">
      <w:pPr>
        <w:pStyle w:val="Textpoznmkypodiarou"/>
      </w:pPr>
    </w:p>
  </w:footnote>
  <w:footnote w:id="7">
    <w:p w14:paraId="4B1892A6" w14:textId="77777777" w:rsidR="0010228B" w:rsidRDefault="0010228B" w:rsidP="0010228B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</w:t>
      </w:r>
      <w:r w:rsidRPr="00743A67">
        <w:t xml:space="preserve"> </w:t>
      </w:r>
      <w:r>
        <w:t>Každý zamestnanec sa uvedie osobitne.</w:t>
      </w:r>
    </w:p>
  </w:footnote>
  <w:footnote w:id="8">
    <w:p w14:paraId="08BEC2E0" w14:textId="77777777" w:rsidR="0010228B" w:rsidRDefault="0010228B" w:rsidP="0010228B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D2906" w14:textId="77777777" w:rsidR="00AB4577" w:rsidRDefault="00AB457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54A58" w14:textId="77777777" w:rsidR="00E940E1" w:rsidRDefault="007F567B" w:rsidP="00462A91">
    <w:pPr>
      <w:pStyle w:val="Hlavika"/>
      <w:rPr>
        <w:del w:id="429" w:author="Autor"/>
      </w:rPr>
    </w:pPr>
    <w:del w:id="430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71C72B" wp14:editId="37F2951D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28575" b="66675"/>
                <wp:wrapNone/>
                <wp:docPr id="2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07AEE7" id="Rovná spojnica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" strokecolor="#8064a2 [3207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del>
  </w:p>
  <w:customXmlDelRangeStart w:id="431" w:author="Autor"/>
  <w:sdt>
    <w:sdtPr>
      <w:rPr>
        <w:szCs w:val="20"/>
      </w:rPr>
      <w:id w:val="-1049454640"/>
      <w:placeholder>
        <w:docPart w:val="DD9E40AF170D4048A4B8A5199F5BB8E0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431"/>
      <w:p w14:paraId="0A5E5A44" w14:textId="77777777" w:rsidR="005B4CDD" w:rsidRDefault="00B92FAA" w:rsidP="005B4CDD">
        <w:pPr>
          <w:pStyle w:val="Hlavika"/>
          <w:jc w:val="right"/>
          <w:rPr>
            <w:del w:id="432" w:author="Autor"/>
            <w:szCs w:val="20"/>
          </w:rPr>
        </w:pPr>
        <w:del w:id="433" w:author="Autor">
          <w:r>
            <w:rPr>
              <w:szCs w:val="20"/>
            </w:rPr>
            <w:delText>31.10.2018</w:delText>
          </w:r>
        </w:del>
      </w:p>
      <w:customXmlDelRangeStart w:id="434" w:author="Autor"/>
    </w:sdtContent>
  </w:sdt>
  <w:customXmlDelRangeEnd w:id="434"/>
  <w:p w14:paraId="643DF296" w14:textId="23415BCF" w:rsidR="00E940E1" w:rsidRDefault="00AB4577" w:rsidP="00462A91">
    <w:pPr>
      <w:pStyle w:val="Hlavika"/>
      <w:rPr>
        <w:ins w:id="435" w:author="Autor"/>
      </w:rPr>
    </w:pPr>
    <w:ins w:id="436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BCF844" wp14:editId="4C7E459C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28575" b="66675"/>
                <wp:wrapNone/>
                <wp:docPr id="5" name="Rovná spojnic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E8CD03" id="Rovná spojnica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" strokecolor="#8064a2 [3207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ins>
  </w:p>
  <w:customXmlInsRangeStart w:id="437" w:author="Autor"/>
  <w:sdt>
    <w:sdtPr>
      <w:rPr>
        <w:szCs w:val="20"/>
      </w:rPr>
      <w:id w:val="2070840989"/>
      <w:placeholder>
        <w:docPart w:val="971957F1705A427BB22C3610AB8494AE"/>
      </w:placeholder>
      <w:date w:fullDate="2019-04-30T00:00:00Z">
        <w:dateFormat w:val="dd.MM.yyyy"/>
        <w:lid w:val="sk-SK"/>
        <w:storeMappedDataAs w:val="dateTime"/>
        <w:calendar w:val="gregorian"/>
      </w:date>
    </w:sdtPr>
    <w:sdtEndPr/>
    <w:sdtContent>
      <w:customXmlInsRangeEnd w:id="437"/>
      <w:p w14:paraId="3790572C" w14:textId="4C76DB9D" w:rsidR="005B4CDD" w:rsidRDefault="0035284A" w:rsidP="005B4CDD">
        <w:pPr>
          <w:pStyle w:val="Hlavika"/>
          <w:jc w:val="right"/>
          <w:rPr>
            <w:ins w:id="438" w:author="Autor"/>
            <w:szCs w:val="20"/>
          </w:rPr>
        </w:pPr>
        <w:ins w:id="439" w:author="Autor">
          <w:r>
            <w:rPr>
              <w:szCs w:val="20"/>
            </w:rPr>
            <w:t>30.04.2019</w:t>
          </w:r>
        </w:ins>
      </w:p>
      <w:customXmlInsRangeStart w:id="440" w:author="Autor"/>
    </w:sdtContent>
  </w:sdt>
  <w:customXmlInsRangeEnd w:id="440"/>
  <w:p w14:paraId="376CF9B8" w14:textId="77777777" w:rsidR="00E940E1" w:rsidRDefault="00E940E1" w:rsidP="00627EA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0E7E" w14:textId="77777777" w:rsidR="00AB4577" w:rsidRDefault="00AB457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14BF"/>
    <w:rsid w:val="000016D5"/>
    <w:rsid w:val="00005F11"/>
    <w:rsid w:val="00006603"/>
    <w:rsid w:val="00013234"/>
    <w:rsid w:val="00014C97"/>
    <w:rsid w:val="0002363C"/>
    <w:rsid w:val="00024BB9"/>
    <w:rsid w:val="000358A6"/>
    <w:rsid w:val="00037BF1"/>
    <w:rsid w:val="00050728"/>
    <w:rsid w:val="000540CE"/>
    <w:rsid w:val="00055115"/>
    <w:rsid w:val="000615C3"/>
    <w:rsid w:val="00066955"/>
    <w:rsid w:val="00071088"/>
    <w:rsid w:val="00071CD7"/>
    <w:rsid w:val="00074384"/>
    <w:rsid w:val="00076812"/>
    <w:rsid w:val="00081BD0"/>
    <w:rsid w:val="000857A1"/>
    <w:rsid w:val="00087560"/>
    <w:rsid w:val="00093237"/>
    <w:rsid w:val="00093C2F"/>
    <w:rsid w:val="000A328A"/>
    <w:rsid w:val="000B38E6"/>
    <w:rsid w:val="000B536D"/>
    <w:rsid w:val="000D0E9F"/>
    <w:rsid w:val="000D298C"/>
    <w:rsid w:val="000D6296"/>
    <w:rsid w:val="000D6B86"/>
    <w:rsid w:val="000E0358"/>
    <w:rsid w:val="000E1BD8"/>
    <w:rsid w:val="000E2AA4"/>
    <w:rsid w:val="000E5762"/>
    <w:rsid w:val="000F2B97"/>
    <w:rsid w:val="000F5073"/>
    <w:rsid w:val="0010228B"/>
    <w:rsid w:val="0010321C"/>
    <w:rsid w:val="001037FD"/>
    <w:rsid w:val="001053C7"/>
    <w:rsid w:val="001061BF"/>
    <w:rsid w:val="001147BD"/>
    <w:rsid w:val="0011496D"/>
    <w:rsid w:val="00116F61"/>
    <w:rsid w:val="0013288C"/>
    <w:rsid w:val="001338D5"/>
    <w:rsid w:val="00133E90"/>
    <w:rsid w:val="00137ED6"/>
    <w:rsid w:val="001433E9"/>
    <w:rsid w:val="001456C1"/>
    <w:rsid w:val="0014641E"/>
    <w:rsid w:val="0015233E"/>
    <w:rsid w:val="00163687"/>
    <w:rsid w:val="001658C2"/>
    <w:rsid w:val="001660C6"/>
    <w:rsid w:val="0017356D"/>
    <w:rsid w:val="00173917"/>
    <w:rsid w:val="00180EA1"/>
    <w:rsid w:val="001873B5"/>
    <w:rsid w:val="00192B9D"/>
    <w:rsid w:val="00193699"/>
    <w:rsid w:val="001A14F5"/>
    <w:rsid w:val="001A1A53"/>
    <w:rsid w:val="001A40CE"/>
    <w:rsid w:val="001A4D82"/>
    <w:rsid w:val="001A68C3"/>
    <w:rsid w:val="001B12DC"/>
    <w:rsid w:val="001B27DA"/>
    <w:rsid w:val="001B6718"/>
    <w:rsid w:val="001B6E9F"/>
    <w:rsid w:val="001C513F"/>
    <w:rsid w:val="001D1250"/>
    <w:rsid w:val="001D4B25"/>
    <w:rsid w:val="001E5462"/>
    <w:rsid w:val="001F0193"/>
    <w:rsid w:val="001F1F4D"/>
    <w:rsid w:val="001F7B0D"/>
    <w:rsid w:val="002040D1"/>
    <w:rsid w:val="0020682C"/>
    <w:rsid w:val="002259C4"/>
    <w:rsid w:val="00225A05"/>
    <w:rsid w:val="00230B5A"/>
    <w:rsid w:val="00244B63"/>
    <w:rsid w:val="00246970"/>
    <w:rsid w:val="00247599"/>
    <w:rsid w:val="00252D1A"/>
    <w:rsid w:val="00256687"/>
    <w:rsid w:val="00267AF2"/>
    <w:rsid w:val="00274479"/>
    <w:rsid w:val="002757DA"/>
    <w:rsid w:val="002816D8"/>
    <w:rsid w:val="00285964"/>
    <w:rsid w:val="00296E5E"/>
    <w:rsid w:val="002A1E17"/>
    <w:rsid w:val="002B39A4"/>
    <w:rsid w:val="002B7A90"/>
    <w:rsid w:val="002D65BD"/>
    <w:rsid w:val="002E387D"/>
    <w:rsid w:val="002E611C"/>
    <w:rsid w:val="002E7F32"/>
    <w:rsid w:val="002E7F66"/>
    <w:rsid w:val="002F1C48"/>
    <w:rsid w:val="002F2264"/>
    <w:rsid w:val="003011B4"/>
    <w:rsid w:val="00305AA6"/>
    <w:rsid w:val="00311B78"/>
    <w:rsid w:val="00314A6E"/>
    <w:rsid w:val="003215D7"/>
    <w:rsid w:val="003244EF"/>
    <w:rsid w:val="00324CFB"/>
    <w:rsid w:val="00331D22"/>
    <w:rsid w:val="00335274"/>
    <w:rsid w:val="003364CC"/>
    <w:rsid w:val="0034009D"/>
    <w:rsid w:val="00344174"/>
    <w:rsid w:val="0035284A"/>
    <w:rsid w:val="00355D65"/>
    <w:rsid w:val="0037670C"/>
    <w:rsid w:val="00386CBA"/>
    <w:rsid w:val="003935E9"/>
    <w:rsid w:val="003A2744"/>
    <w:rsid w:val="003A67E1"/>
    <w:rsid w:val="003A707F"/>
    <w:rsid w:val="003B0DFE"/>
    <w:rsid w:val="003B2F8A"/>
    <w:rsid w:val="003B61C8"/>
    <w:rsid w:val="003C0ED7"/>
    <w:rsid w:val="003C2544"/>
    <w:rsid w:val="003D0894"/>
    <w:rsid w:val="003D568C"/>
    <w:rsid w:val="003D5F48"/>
    <w:rsid w:val="003E37C8"/>
    <w:rsid w:val="003E72A0"/>
    <w:rsid w:val="003E7A8E"/>
    <w:rsid w:val="003F68A7"/>
    <w:rsid w:val="003F7258"/>
    <w:rsid w:val="00410CF4"/>
    <w:rsid w:val="00410D30"/>
    <w:rsid w:val="00413821"/>
    <w:rsid w:val="00415C7C"/>
    <w:rsid w:val="00416E2D"/>
    <w:rsid w:val="00431EE0"/>
    <w:rsid w:val="00432DF1"/>
    <w:rsid w:val="0043575B"/>
    <w:rsid w:val="0044040B"/>
    <w:rsid w:val="004445A9"/>
    <w:rsid w:val="004470FB"/>
    <w:rsid w:val="004559C5"/>
    <w:rsid w:val="00456361"/>
    <w:rsid w:val="00462A91"/>
    <w:rsid w:val="00464B03"/>
    <w:rsid w:val="00477B8E"/>
    <w:rsid w:val="00481CC7"/>
    <w:rsid w:val="00490AF9"/>
    <w:rsid w:val="00493F0A"/>
    <w:rsid w:val="004953A5"/>
    <w:rsid w:val="004A0829"/>
    <w:rsid w:val="004A241A"/>
    <w:rsid w:val="004B0762"/>
    <w:rsid w:val="004B1A69"/>
    <w:rsid w:val="004B1D09"/>
    <w:rsid w:val="004B42F8"/>
    <w:rsid w:val="004C1071"/>
    <w:rsid w:val="004C1686"/>
    <w:rsid w:val="004C2ABA"/>
    <w:rsid w:val="004C484F"/>
    <w:rsid w:val="004E2120"/>
    <w:rsid w:val="004E3ABD"/>
    <w:rsid w:val="004E4A1D"/>
    <w:rsid w:val="004E6F6A"/>
    <w:rsid w:val="004F3D70"/>
    <w:rsid w:val="004F58A3"/>
    <w:rsid w:val="004F613B"/>
    <w:rsid w:val="00503240"/>
    <w:rsid w:val="005122F6"/>
    <w:rsid w:val="00524261"/>
    <w:rsid w:val="0053124D"/>
    <w:rsid w:val="005349BB"/>
    <w:rsid w:val="00541F6F"/>
    <w:rsid w:val="00541FF5"/>
    <w:rsid w:val="005526A3"/>
    <w:rsid w:val="00552A7E"/>
    <w:rsid w:val="00561A12"/>
    <w:rsid w:val="00564E32"/>
    <w:rsid w:val="005775C2"/>
    <w:rsid w:val="005800C7"/>
    <w:rsid w:val="00580A58"/>
    <w:rsid w:val="00586129"/>
    <w:rsid w:val="00586FDB"/>
    <w:rsid w:val="00595875"/>
    <w:rsid w:val="005971B4"/>
    <w:rsid w:val="005B333F"/>
    <w:rsid w:val="005B49EF"/>
    <w:rsid w:val="005B4CDD"/>
    <w:rsid w:val="005C74B8"/>
    <w:rsid w:val="005D51B8"/>
    <w:rsid w:val="005E6EF4"/>
    <w:rsid w:val="005F0BA6"/>
    <w:rsid w:val="005F1C3F"/>
    <w:rsid w:val="005F5B71"/>
    <w:rsid w:val="00602441"/>
    <w:rsid w:val="00615342"/>
    <w:rsid w:val="00622D7A"/>
    <w:rsid w:val="00627EA3"/>
    <w:rsid w:val="006479DF"/>
    <w:rsid w:val="00650207"/>
    <w:rsid w:val="00657868"/>
    <w:rsid w:val="006605F7"/>
    <w:rsid w:val="00660DCB"/>
    <w:rsid w:val="006719A0"/>
    <w:rsid w:val="006852E9"/>
    <w:rsid w:val="00687102"/>
    <w:rsid w:val="00697B85"/>
    <w:rsid w:val="006A1E6A"/>
    <w:rsid w:val="006A496E"/>
    <w:rsid w:val="006A5157"/>
    <w:rsid w:val="006A7DF2"/>
    <w:rsid w:val="006C3436"/>
    <w:rsid w:val="006C4317"/>
    <w:rsid w:val="006C4A7F"/>
    <w:rsid w:val="006C6A25"/>
    <w:rsid w:val="006D062A"/>
    <w:rsid w:val="006D082A"/>
    <w:rsid w:val="006D3B82"/>
    <w:rsid w:val="006F15B4"/>
    <w:rsid w:val="007075D6"/>
    <w:rsid w:val="00716E89"/>
    <w:rsid w:val="007324A7"/>
    <w:rsid w:val="00734CF5"/>
    <w:rsid w:val="00743A67"/>
    <w:rsid w:val="00744073"/>
    <w:rsid w:val="00744A1E"/>
    <w:rsid w:val="00763B83"/>
    <w:rsid w:val="0076414C"/>
    <w:rsid w:val="00765555"/>
    <w:rsid w:val="00766F2A"/>
    <w:rsid w:val="00771CC6"/>
    <w:rsid w:val="0077337C"/>
    <w:rsid w:val="00777F4F"/>
    <w:rsid w:val="0078017B"/>
    <w:rsid w:val="00782970"/>
    <w:rsid w:val="00793568"/>
    <w:rsid w:val="00794FDC"/>
    <w:rsid w:val="007A13BD"/>
    <w:rsid w:val="007A60EF"/>
    <w:rsid w:val="007C0184"/>
    <w:rsid w:val="007E1726"/>
    <w:rsid w:val="007F0D9A"/>
    <w:rsid w:val="007F567B"/>
    <w:rsid w:val="007F7A88"/>
    <w:rsid w:val="00801225"/>
    <w:rsid w:val="00803014"/>
    <w:rsid w:val="00803EF5"/>
    <w:rsid w:val="00807413"/>
    <w:rsid w:val="008109A4"/>
    <w:rsid w:val="00815734"/>
    <w:rsid w:val="008205E0"/>
    <w:rsid w:val="00821013"/>
    <w:rsid w:val="00823107"/>
    <w:rsid w:val="0084259A"/>
    <w:rsid w:val="00845562"/>
    <w:rsid w:val="0084743A"/>
    <w:rsid w:val="008569DC"/>
    <w:rsid w:val="00863E65"/>
    <w:rsid w:val="00865E76"/>
    <w:rsid w:val="0086606F"/>
    <w:rsid w:val="008727BB"/>
    <w:rsid w:val="008743E6"/>
    <w:rsid w:val="008806AC"/>
    <w:rsid w:val="00887AD2"/>
    <w:rsid w:val="00890458"/>
    <w:rsid w:val="008A1CF0"/>
    <w:rsid w:val="008A20CF"/>
    <w:rsid w:val="008A751A"/>
    <w:rsid w:val="008C271F"/>
    <w:rsid w:val="008C73FE"/>
    <w:rsid w:val="008D0F9C"/>
    <w:rsid w:val="008E18C8"/>
    <w:rsid w:val="008E627D"/>
    <w:rsid w:val="008F2627"/>
    <w:rsid w:val="008F2721"/>
    <w:rsid w:val="008F66AE"/>
    <w:rsid w:val="0090110D"/>
    <w:rsid w:val="00903629"/>
    <w:rsid w:val="00905DFC"/>
    <w:rsid w:val="00911005"/>
    <w:rsid w:val="00911D80"/>
    <w:rsid w:val="00912362"/>
    <w:rsid w:val="00916826"/>
    <w:rsid w:val="0092115C"/>
    <w:rsid w:val="00921921"/>
    <w:rsid w:val="00926284"/>
    <w:rsid w:val="0093081E"/>
    <w:rsid w:val="00934596"/>
    <w:rsid w:val="00952C25"/>
    <w:rsid w:val="009606FA"/>
    <w:rsid w:val="00965167"/>
    <w:rsid w:val="00976FFA"/>
    <w:rsid w:val="00977CF6"/>
    <w:rsid w:val="009836CF"/>
    <w:rsid w:val="00983E17"/>
    <w:rsid w:val="009B421D"/>
    <w:rsid w:val="009E0624"/>
    <w:rsid w:val="009E0DC8"/>
    <w:rsid w:val="009F1BF4"/>
    <w:rsid w:val="009F3D0B"/>
    <w:rsid w:val="00A01CEC"/>
    <w:rsid w:val="00A06BA2"/>
    <w:rsid w:val="00A06F34"/>
    <w:rsid w:val="00A144AE"/>
    <w:rsid w:val="00A20411"/>
    <w:rsid w:val="00A3288E"/>
    <w:rsid w:val="00A357CE"/>
    <w:rsid w:val="00A520FC"/>
    <w:rsid w:val="00A66701"/>
    <w:rsid w:val="00A671EA"/>
    <w:rsid w:val="00A82983"/>
    <w:rsid w:val="00A83838"/>
    <w:rsid w:val="00A851A1"/>
    <w:rsid w:val="00A9254C"/>
    <w:rsid w:val="00A94B2A"/>
    <w:rsid w:val="00AA10AA"/>
    <w:rsid w:val="00AB4577"/>
    <w:rsid w:val="00AB4B75"/>
    <w:rsid w:val="00AB755C"/>
    <w:rsid w:val="00AD49CF"/>
    <w:rsid w:val="00AD4EFF"/>
    <w:rsid w:val="00AE5E62"/>
    <w:rsid w:val="00AE6A49"/>
    <w:rsid w:val="00AE7988"/>
    <w:rsid w:val="00B014D9"/>
    <w:rsid w:val="00B12061"/>
    <w:rsid w:val="00B13427"/>
    <w:rsid w:val="00B1360B"/>
    <w:rsid w:val="00B214DD"/>
    <w:rsid w:val="00B25225"/>
    <w:rsid w:val="00B265E4"/>
    <w:rsid w:val="00B315E9"/>
    <w:rsid w:val="00B4284E"/>
    <w:rsid w:val="00B43678"/>
    <w:rsid w:val="00B45EAB"/>
    <w:rsid w:val="00B5079A"/>
    <w:rsid w:val="00B53B4A"/>
    <w:rsid w:val="00B61863"/>
    <w:rsid w:val="00B660B0"/>
    <w:rsid w:val="00B66BB6"/>
    <w:rsid w:val="00B70FCD"/>
    <w:rsid w:val="00B713AF"/>
    <w:rsid w:val="00B72DC5"/>
    <w:rsid w:val="00B86EE6"/>
    <w:rsid w:val="00B86FC1"/>
    <w:rsid w:val="00B92FAA"/>
    <w:rsid w:val="00B940E5"/>
    <w:rsid w:val="00B948E0"/>
    <w:rsid w:val="00BA13ED"/>
    <w:rsid w:val="00BA4376"/>
    <w:rsid w:val="00BA5095"/>
    <w:rsid w:val="00BA7C1B"/>
    <w:rsid w:val="00BA7DCF"/>
    <w:rsid w:val="00BB1C05"/>
    <w:rsid w:val="00BC2C1C"/>
    <w:rsid w:val="00BC3557"/>
    <w:rsid w:val="00BC4BAC"/>
    <w:rsid w:val="00BF34DE"/>
    <w:rsid w:val="00BF4803"/>
    <w:rsid w:val="00BF4995"/>
    <w:rsid w:val="00C1160B"/>
    <w:rsid w:val="00C11731"/>
    <w:rsid w:val="00C13AF9"/>
    <w:rsid w:val="00C214B6"/>
    <w:rsid w:val="00C219BA"/>
    <w:rsid w:val="00C23F25"/>
    <w:rsid w:val="00C27AAC"/>
    <w:rsid w:val="00C34500"/>
    <w:rsid w:val="00C348A2"/>
    <w:rsid w:val="00C53567"/>
    <w:rsid w:val="00C56C00"/>
    <w:rsid w:val="00C6424B"/>
    <w:rsid w:val="00C6439D"/>
    <w:rsid w:val="00C65696"/>
    <w:rsid w:val="00C6577D"/>
    <w:rsid w:val="00C71D0A"/>
    <w:rsid w:val="00C74D24"/>
    <w:rsid w:val="00C7625A"/>
    <w:rsid w:val="00C76F19"/>
    <w:rsid w:val="00C77B0D"/>
    <w:rsid w:val="00C9104E"/>
    <w:rsid w:val="00C91298"/>
    <w:rsid w:val="00C92A49"/>
    <w:rsid w:val="00C92BF0"/>
    <w:rsid w:val="00CA208E"/>
    <w:rsid w:val="00CB33DE"/>
    <w:rsid w:val="00CB55BC"/>
    <w:rsid w:val="00CB5667"/>
    <w:rsid w:val="00CC1D6A"/>
    <w:rsid w:val="00CD3D13"/>
    <w:rsid w:val="00CE08DB"/>
    <w:rsid w:val="00D05350"/>
    <w:rsid w:val="00D12077"/>
    <w:rsid w:val="00D238C9"/>
    <w:rsid w:val="00D30ABD"/>
    <w:rsid w:val="00D30F37"/>
    <w:rsid w:val="00D349CA"/>
    <w:rsid w:val="00D434C3"/>
    <w:rsid w:val="00D51CE3"/>
    <w:rsid w:val="00D52705"/>
    <w:rsid w:val="00D5558B"/>
    <w:rsid w:val="00D61BB6"/>
    <w:rsid w:val="00D71A7B"/>
    <w:rsid w:val="00D71BDB"/>
    <w:rsid w:val="00D7552C"/>
    <w:rsid w:val="00D82C7F"/>
    <w:rsid w:val="00D86DA2"/>
    <w:rsid w:val="00D90CF6"/>
    <w:rsid w:val="00D953D9"/>
    <w:rsid w:val="00DA3F93"/>
    <w:rsid w:val="00DB0798"/>
    <w:rsid w:val="00DB1B56"/>
    <w:rsid w:val="00DB3113"/>
    <w:rsid w:val="00DB4C4F"/>
    <w:rsid w:val="00DB798B"/>
    <w:rsid w:val="00DC187C"/>
    <w:rsid w:val="00DC3787"/>
    <w:rsid w:val="00DC4A83"/>
    <w:rsid w:val="00DD05E3"/>
    <w:rsid w:val="00DE2405"/>
    <w:rsid w:val="00E01EB8"/>
    <w:rsid w:val="00E02CB0"/>
    <w:rsid w:val="00E3213E"/>
    <w:rsid w:val="00E52737"/>
    <w:rsid w:val="00E52D37"/>
    <w:rsid w:val="00E5416A"/>
    <w:rsid w:val="00E55825"/>
    <w:rsid w:val="00E61D18"/>
    <w:rsid w:val="00E701EB"/>
    <w:rsid w:val="00E742C1"/>
    <w:rsid w:val="00E74EA1"/>
    <w:rsid w:val="00E7702D"/>
    <w:rsid w:val="00E90A2F"/>
    <w:rsid w:val="00E940E1"/>
    <w:rsid w:val="00EB2C56"/>
    <w:rsid w:val="00EB7E0A"/>
    <w:rsid w:val="00EE70FE"/>
    <w:rsid w:val="00EF55AE"/>
    <w:rsid w:val="00F006D9"/>
    <w:rsid w:val="00F0607A"/>
    <w:rsid w:val="00F10B9D"/>
    <w:rsid w:val="00F13284"/>
    <w:rsid w:val="00F201CD"/>
    <w:rsid w:val="00F225BE"/>
    <w:rsid w:val="00F254CE"/>
    <w:rsid w:val="00F27075"/>
    <w:rsid w:val="00F350CC"/>
    <w:rsid w:val="00F3640F"/>
    <w:rsid w:val="00F37BD1"/>
    <w:rsid w:val="00F426CF"/>
    <w:rsid w:val="00F56E20"/>
    <w:rsid w:val="00F60497"/>
    <w:rsid w:val="00F64F3B"/>
    <w:rsid w:val="00F67126"/>
    <w:rsid w:val="00F67358"/>
    <w:rsid w:val="00F83000"/>
    <w:rsid w:val="00F854AC"/>
    <w:rsid w:val="00F97E8C"/>
    <w:rsid w:val="00FA075C"/>
    <w:rsid w:val="00FA45CC"/>
    <w:rsid w:val="00FB0606"/>
    <w:rsid w:val="00FB3DF7"/>
    <w:rsid w:val="00FB5DE7"/>
    <w:rsid w:val="00FC04A6"/>
    <w:rsid w:val="00FC0F30"/>
    <w:rsid w:val="00FC28EE"/>
    <w:rsid w:val="00FC471D"/>
    <w:rsid w:val="00FE1FB7"/>
    <w:rsid w:val="00FF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2FCA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42A414B54C64FF9A69C2E00553920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E1362C-CC0A-4C07-B0AA-02E1A14DAB7C}"/>
      </w:docPartPr>
      <w:docPartBody>
        <w:p w:rsidR="00B95EBE" w:rsidRDefault="004A0DBE" w:rsidP="004A0DBE">
          <w:pPr>
            <w:pStyle w:val="C42A414B54C64FF9A69C2E00553920ED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971957F1705A427BB22C3610AB8494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E42A66-F213-4914-AEB6-7ED5183190C4}"/>
      </w:docPartPr>
      <w:docPartBody>
        <w:p w:rsidR="00447933" w:rsidRDefault="00D75BE6" w:rsidP="00D75BE6">
          <w:pPr>
            <w:pStyle w:val="971957F1705A427BB22C3610AB8494AE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33EFFEE859F447893FC7715E7C384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792D0E-0AA9-489F-B5C7-9604E2A04F2F}"/>
      </w:docPartPr>
      <w:docPartBody>
        <w:p w:rsidR="00CE19D8" w:rsidRDefault="004A0DBE">
          <w:pPr>
            <w:pStyle w:val="B33EFFEE859F447893FC7715E7C384F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D9E40AF170D4048A4B8A5199F5BB8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B32CA3-1086-4F97-8FD8-C2611C1BFA31}"/>
      </w:docPartPr>
      <w:docPartBody>
        <w:p w:rsidR="00CE19D8" w:rsidRDefault="00D75BE6">
          <w:pPr>
            <w:pStyle w:val="DD9E40AF170D4048A4B8A5199F5BB8E0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B0138"/>
    <w:rsid w:val="00027D97"/>
    <w:rsid w:val="00071059"/>
    <w:rsid w:val="0007566D"/>
    <w:rsid w:val="00080E5C"/>
    <w:rsid w:val="000D451C"/>
    <w:rsid w:val="0014242D"/>
    <w:rsid w:val="00143224"/>
    <w:rsid w:val="00175F77"/>
    <w:rsid w:val="001B0138"/>
    <w:rsid w:val="00205BC2"/>
    <w:rsid w:val="002162D2"/>
    <w:rsid w:val="002837D2"/>
    <w:rsid w:val="002B15E2"/>
    <w:rsid w:val="002B41D1"/>
    <w:rsid w:val="003D3CB1"/>
    <w:rsid w:val="003F50EA"/>
    <w:rsid w:val="003F7AAA"/>
    <w:rsid w:val="004109A1"/>
    <w:rsid w:val="00447933"/>
    <w:rsid w:val="00450C2C"/>
    <w:rsid w:val="004859ED"/>
    <w:rsid w:val="004913D2"/>
    <w:rsid w:val="00495EC5"/>
    <w:rsid w:val="004966DE"/>
    <w:rsid w:val="004A0DBE"/>
    <w:rsid w:val="004F368F"/>
    <w:rsid w:val="005869AA"/>
    <w:rsid w:val="005A2E20"/>
    <w:rsid w:val="00750D29"/>
    <w:rsid w:val="0079584A"/>
    <w:rsid w:val="007E6B7E"/>
    <w:rsid w:val="00805D53"/>
    <w:rsid w:val="00822FE1"/>
    <w:rsid w:val="008371F3"/>
    <w:rsid w:val="008658A5"/>
    <w:rsid w:val="008A34D3"/>
    <w:rsid w:val="008D4054"/>
    <w:rsid w:val="0097155E"/>
    <w:rsid w:val="009817CA"/>
    <w:rsid w:val="00984D0D"/>
    <w:rsid w:val="00A4263A"/>
    <w:rsid w:val="00AA4C5E"/>
    <w:rsid w:val="00AA6A65"/>
    <w:rsid w:val="00AA7045"/>
    <w:rsid w:val="00B83D5D"/>
    <w:rsid w:val="00B95EBE"/>
    <w:rsid w:val="00BB5E2E"/>
    <w:rsid w:val="00BF109C"/>
    <w:rsid w:val="00C13F67"/>
    <w:rsid w:val="00CA62CF"/>
    <w:rsid w:val="00CB47A5"/>
    <w:rsid w:val="00CC582B"/>
    <w:rsid w:val="00CE19D8"/>
    <w:rsid w:val="00D02241"/>
    <w:rsid w:val="00D27B87"/>
    <w:rsid w:val="00D35BBC"/>
    <w:rsid w:val="00D44A48"/>
    <w:rsid w:val="00D735A9"/>
    <w:rsid w:val="00D75BE6"/>
    <w:rsid w:val="00D84C31"/>
    <w:rsid w:val="00D96F67"/>
    <w:rsid w:val="00DB5966"/>
    <w:rsid w:val="00E30A23"/>
    <w:rsid w:val="00E31719"/>
    <w:rsid w:val="00E5765B"/>
    <w:rsid w:val="00E74CC3"/>
    <w:rsid w:val="00E872D2"/>
    <w:rsid w:val="00EA4802"/>
    <w:rsid w:val="00EE5F81"/>
    <w:rsid w:val="00F36952"/>
    <w:rsid w:val="00F43386"/>
    <w:rsid w:val="00F45F3A"/>
    <w:rsid w:val="00F77172"/>
    <w:rsid w:val="00F8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6F6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5BE6"/>
    <w:rPr>
      <w:color w:val="808080"/>
    </w:rPr>
  </w:style>
  <w:style w:type="paragraph" w:customStyle="1" w:styleId="441A0903CA3C48C3BEB3D64B7DAE3067">
    <w:name w:val="441A0903CA3C48C3BEB3D64B7DAE3067"/>
    <w:rsid w:val="001B0138"/>
  </w:style>
  <w:style w:type="paragraph" w:customStyle="1" w:styleId="877BCD4A474C48B5901D004AE472813E">
    <w:name w:val="877BCD4A474C48B5901D004AE472813E"/>
    <w:rsid w:val="001B0138"/>
  </w:style>
  <w:style w:type="paragraph" w:customStyle="1" w:styleId="B1B48C1F52494165A6D7576355F76155">
    <w:name w:val="B1B48C1F52494165A6D7576355F76155"/>
    <w:rsid w:val="004F368F"/>
  </w:style>
  <w:style w:type="paragraph" w:customStyle="1" w:styleId="42C43D4256E64B5DBE210D611409D8E6">
    <w:name w:val="42C43D4256E64B5DBE210D611409D8E6"/>
    <w:rsid w:val="00BF109C"/>
  </w:style>
  <w:style w:type="paragraph" w:customStyle="1" w:styleId="ECDF637F1D9D4AF684A124971367F964">
    <w:name w:val="ECDF637F1D9D4AF684A124971367F964"/>
    <w:rsid w:val="004966DE"/>
  </w:style>
  <w:style w:type="paragraph" w:customStyle="1" w:styleId="72DED4413BEA4028838D2466F0A1C366">
    <w:name w:val="72DED4413BEA4028838D2466F0A1C366"/>
    <w:rsid w:val="004966DE"/>
  </w:style>
  <w:style w:type="paragraph" w:customStyle="1" w:styleId="D4F39F5509154041BDD8A17BDFEDDECC">
    <w:name w:val="D4F39F5509154041BDD8A17BDFEDDECC"/>
    <w:rsid w:val="004966DE"/>
  </w:style>
  <w:style w:type="paragraph" w:customStyle="1" w:styleId="25BC9879D80A455C8F1F8D9A7EA00AB0">
    <w:name w:val="25BC9879D80A455C8F1F8D9A7EA00AB0"/>
    <w:rsid w:val="00AA4C5E"/>
  </w:style>
  <w:style w:type="paragraph" w:customStyle="1" w:styleId="F466F0241A554A598083848ADE3D3FEA">
    <w:name w:val="F466F0241A554A598083848ADE3D3FEA"/>
    <w:rsid w:val="00AA4C5E"/>
  </w:style>
  <w:style w:type="paragraph" w:customStyle="1" w:styleId="34C84B7E79D3490EAB709CD06F721128">
    <w:name w:val="34C84B7E79D3490EAB709CD06F721128"/>
    <w:rsid w:val="00AA4C5E"/>
  </w:style>
  <w:style w:type="paragraph" w:customStyle="1" w:styleId="1B4AA47EB91E40868105217C200FEF96">
    <w:name w:val="1B4AA47EB91E40868105217C200FEF96"/>
    <w:rsid w:val="00AA4C5E"/>
  </w:style>
  <w:style w:type="paragraph" w:customStyle="1" w:styleId="107552B93C9C4962998E5780215E3883">
    <w:name w:val="107552B93C9C4962998E5780215E3883"/>
    <w:rsid w:val="00AA4C5E"/>
  </w:style>
  <w:style w:type="paragraph" w:customStyle="1" w:styleId="23EF61CF373A40A4B7C12D66F63E9C6D">
    <w:name w:val="23EF61CF373A40A4B7C12D66F63E9C6D"/>
    <w:rsid w:val="00AA4C5E"/>
  </w:style>
  <w:style w:type="paragraph" w:customStyle="1" w:styleId="C9DD190871934F3AAFF53C534BC8AA38">
    <w:name w:val="C9DD190871934F3AAFF53C534BC8AA38"/>
    <w:rsid w:val="00AA4C5E"/>
  </w:style>
  <w:style w:type="paragraph" w:customStyle="1" w:styleId="5A9F92F9AC9E48F991CB2A29BD08B618">
    <w:name w:val="5A9F92F9AC9E48F991CB2A29BD08B618"/>
    <w:rsid w:val="00AA4C5E"/>
  </w:style>
  <w:style w:type="paragraph" w:customStyle="1" w:styleId="F6889D1F6F454B7E99E7D33AED388C7E">
    <w:name w:val="F6889D1F6F454B7E99E7D33AED388C7E"/>
    <w:rsid w:val="00CC582B"/>
  </w:style>
  <w:style w:type="paragraph" w:customStyle="1" w:styleId="6EF54B30E9104EB99F64C0D2C854F708">
    <w:name w:val="6EF54B30E9104EB99F64C0D2C854F708"/>
    <w:rsid w:val="00CC582B"/>
  </w:style>
  <w:style w:type="paragraph" w:customStyle="1" w:styleId="3831FD0C0D9F4F79B3025D681C8ABB0E">
    <w:name w:val="3831FD0C0D9F4F79B3025D681C8ABB0E"/>
    <w:rsid w:val="00CC582B"/>
  </w:style>
  <w:style w:type="paragraph" w:customStyle="1" w:styleId="D1F29DE5BEF9457DBB029E6A3263475E">
    <w:name w:val="D1F29DE5BEF9457DBB029E6A3263475E"/>
    <w:rsid w:val="002837D2"/>
  </w:style>
  <w:style w:type="paragraph" w:customStyle="1" w:styleId="EEEF032856FC4086ADBC621FC43E4E8C">
    <w:name w:val="EEEF032856FC4086ADBC621FC43E4E8C"/>
    <w:rsid w:val="00027D97"/>
  </w:style>
  <w:style w:type="paragraph" w:customStyle="1" w:styleId="0AB7F07C8DB6470BB50BDC52AABC5CEE">
    <w:name w:val="0AB7F07C8DB6470BB50BDC52AABC5CEE"/>
    <w:rsid w:val="00027D97"/>
  </w:style>
  <w:style w:type="paragraph" w:customStyle="1" w:styleId="6748E8C8BBFD4457A0FFC6348D9BA0E5">
    <w:name w:val="6748E8C8BBFD4457A0FFC6348D9BA0E5"/>
    <w:rsid w:val="00027D97"/>
  </w:style>
  <w:style w:type="paragraph" w:customStyle="1" w:styleId="A930961557FA4E25BE2295688B9A9156">
    <w:name w:val="A930961557FA4E25BE2295688B9A9156"/>
    <w:rsid w:val="00027D97"/>
  </w:style>
  <w:style w:type="paragraph" w:customStyle="1" w:styleId="7509B67AA7CE8C47849E80510620B4FA">
    <w:name w:val="7509B67AA7CE8C47849E80510620B4FA"/>
    <w:rsid w:val="00D96F67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0469CFE0DB7D5D49816FC98085C052A5">
    <w:name w:val="0469CFE0DB7D5D49816FC98085C052A5"/>
    <w:rsid w:val="00071059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C42A414B54C64FF9A69C2E00553920ED">
    <w:name w:val="C42A414B54C64FF9A69C2E00553920ED"/>
    <w:rsid w:val="004A0DBE"/>
    <w:pPr>
      <w:spacing w:after="160" w:line="259" w:lineRule="auto"/>
    </w:pPr>
  </w:style>
  <w:style w:type="paragraph" w:customStyle="1" w:styleId="EEEF032856FC4086ADBC621FC43E4E8C1">
    <w:name w:val="EEEF032856FC4086ADBC621FC43E4E8C1"/>
    <w:rsid w:val="00D96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1957F1705A427BB22C3610AB8494AE">
    <w:name w:val="971957F1705A427BB22C3610AB8494AE"/>
    <w:rsid w:val="00D75BE6"/>
  </w:style>
  <w:style w:type="paragraph" w:customStyle="1" w:styleId="B33EFFEE859F447893FC7715E7C384F1">
    <w:name w:val="B33EFFEE859F447893FC7715E7C384F1"/>
    <w:pPr>
      <w:spacing w:after="160" w:line="259" w:lineRule="auto"/>
    </w:pPr>
  </w:style>
  <w:style w:type="paragraph" w:customStyle="1" w:styleId="DD9E40AF170D4048A4B8A5199F5BB8E0">
    <w:name w:val="DD9E40AF170D4048A4B8A5199F5BB8E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FE79C-8BAB-4C93-A8DA-B3D7AEA19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2018-10-12T10:55:00Z</dcterms:created>
  <dcterms:modified xsi:type="dcterms:W3CDTF">2019-04-16T09:28:00Z</dcterms:modified>
</cp:coreProperties>
</file>